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F82B06" w14:textId="77777777" w:rsidR="00234084" w:rsidRPr="00522854" w:rsidRDefault="00234084" w:rsidP="00785560">
      <w:pPr>
        <w:pStyle w:val="a6"/>
        <w:keepLines/>
        <w:spacing w:before="120" w:line="240" w:lineRule="auto"/>
        <w:ind w:left="6237"/>
        <w:jc w:val="both"/>
        <w:rPr>
          <w:rFonts w:ascii="Proxima Nova ExCn Rg" w:eastAsiaTheme="minorHAnsi" w:hAnsi="Proxima Nova ExCn Rg" w:cstheme="minorBidi"/>
          <w:sz w:val="28"/>
          <w:szCs w:val="28"/>
        </w:rPr>
      </w:pPr>
      <w:r w:rsidRPr="00522854">
        <w:rPr>
          <w:rFonts w:ascii="Proxima Nova ExCn Rg" w:eastAsiaTheme="minorHAnsi" w:hAnsi="Proxima Nova ExCn Rg" w:cstheme="minorBidi"/>
          <w:sz w:val="28"/>
          <w:szCs w:val="28"/>
        </w:rPr>
        <w:t>Приложение № 10</w:t>
      </w:r>
    </w:p>
    <w:p w14:paraId="54975427" w14:textId="77777777" w:rsidR="00234084" w:rsidRPr="00522854" w:rsidRDefault="00234084" w:rsidP="00785560">
      <w:pPr>
        <w:pStyle w:val="a6"/>
        <w:keepLines/>
        <w:spacing w:before="120" w:line="240" w:lineRule="auto"/>
        <w:ind w:left="6237"/>
        <w:jc w:val="both"/>
        <w:rPr>
          <w:rFonts w:ascii="Proxima Nova ExCn Rg" w:eastAsiaTheme="minorHAnsi" w:hAnsi="Proxima Nova ExCn Rg" w:cstheme="minorBidi"/>
          <w:sz w:val="28"/>
          <w:szCs w:val="28"/>
        </w:rPr>
      </w:pPr>
      <w:r w:rsidRPr="00522854">
        <w:rPr>
          <w:rFonts w:ascii="Proxima Nova ExCn Rg" w:eastAsiaTheme="minorHAnsi" w:hAnsi="Proxima Nova ExCn Rg" w:cstheme="minorBidi"/>
          <w:sz w:val="28"/>
          <w:szCs w:val="28"/>
        </w:rPr>
        <w:t xml:space="preserve">к Единому </w:t>
      </w:r>
      <w:r w:rsidR="00894AF9" w:rsidRPr="00522854">
        <w:rPr>
          <w:rFonts w:ascii="Proxima Nova ExCn Rg" w:eastAsiaTheme="minorHAnsi" w:hAnsi="Proxima Nova ExCn Rg" w:cstheme="minorBidi"/>
          <w:sz w:val="28"/>
          <w:szCs w:val="28"/>
        </w:rPr>
        <w:t>П</w:t>
      </w:r>
      <w:r w:rsidRPr="00522854">
        <w:rPr>
          <w:rFonts w:ascii="Proxima Nova ExCn Rg" w:eastAsiaTheme="minorHAnsi" w:hAnsi="Proxima Nova ExCn Rg" w:cstheme="minorBidi"/>
          <w:sz w:val="28"/>
          <w:szCs w:val="28"/>
        </w:rPr>
        <w:t>оложению о закупке Государственной корпорации «Ростех»</w:t>
      </w:r>
    </w:p>
    <w:p w14:paraId="4C84473D" w14:textId="77777777" w:rsidR="00580B0F" w:rsidRDefault="00580B0F" w:rsidP="00785560">
      <w:pPr>
        <w:pStyle w:val="a6"/>
        <w:keepLines/>
        <w:spacing w:before="120" w:line="240" w:lineRule="auto"/>
        <w:ind w:left="709"/>
        <w:jc w:val="both"/>
        <w:rPr>
          <w:rFonts w:ascii="Proxima Nova ExCn Rg" w:hAnsi="Proxima Nova ExCn Rg"/>
          <w:sz w:val="28"/>
          <w:szCs w:val="28"/>
        </w:rPr>
      </w:pPr>
    </w:p>
    <w:p w14:paraId="456F7C93" w14:textId="653573BC" w:rsidR="009945A3" w:rsidRDefault="009945A3" w:rsidP="009945A3">
      <w:pPr>
        <w:pStyle w:val="a6"/>
        <w:keepLines/>
        <w:spacing w:before="120" w:line="240" w:lineRule="auto"/>
        <w:ind w:left="709"/>
        <w:jc w:val="center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b/>
          <w:sz w:val="30"/>
          <w:szCs w:val="30"/>
        </w:rPr>
        <w:t>Требования к банкам, гарантии которых принимаются Корпорацией и организациями Корпорации в качестве обеспечения заявки и /или обеспечения исполнения договора, заключаемого Корпорацией или организацией Корпорации по итогам процедуры закупки</w:t>
      </w:r>
    </w:p>
    <w:p w14:paraId="610AF1A9" w14:textId="77777777" w:rsidR="009945A3" w:rsidRPr="00FD428E" w:rsidRDefault="009945A3" w:rsidP="00785560">
      <w:pPr>
        <w:pStyle w:val="a6"/>
        <w:keepLines/>
        <w:spacing w:before="120" w:line="240" w:lineRule="auto"/>
        <w:ind w:left="709"/>
        <w:jc w:val="both"/>
        <w:rPr>
          <w:rFonts w:ascii="Proxima Nova ExCn Rg" w:hAnsi="Proxima Nova ExCn Rg"/>
          <w:sz w:val="28"/>
          <w:szCs w:val="28"/>
        </w:rPr>
      </w:pPr>
    </w:p>
    <w:p w14:paraId="780B1470" w14:textId="7BF75220" w:rsidR="00522854" w:rsidRDefault="00522854" w:rsidP="006A1352">
      <w:pPr>
        <w:pStyle w:val="a6"/>
        <w:widowControl w:val="0"/>
        <w:numPr>
          <w:ilvl w:val="0"/>
          <w:numId w:val="24"/>
        </w:numPr>
        <w:autoSpaceDE w:val="0"/>
        <w:autoSpaceDN w:val="0"/>
        <w:spacing w:before="120" w:after="0" w:line="240" w:lineRule="auto"/>
        <w:ind w:left="1134" w:hanging="425"/>
        <w:jc w:val="both"/>
        <w:rPr>
          <w:rFonts w:ascii="Proxima Nova ExCn Rg" w:hAnsi="Proxima Nova ExCn Rg" w:cs="Calibri"/>
          <w:sz w:val="28"/>
          <w:szCs w:val="28"/>
          <w:u w:val="single"/>
        </w:rPr>
      </w:pPr>
      <w:r w:rsidRPr="005D1284">
        <w:rPr>
          <w:rFonts w:ascii="Proxima Nova ExCn Rg" w:hAnsi="Proxima Nova ExCn Rg" w:cs="Calibri"/>
          <w:sz w:val="28"/>
          <w:szCs w:val="28"/>
          <w:u w:val="single"/>
        </w:rPr>
        <w:t>Требования, предъявляемые к банкам-гарантам, являющимся резидентами Российской Федерации:</w:t>
      </w:r>
    </w:p>
    <w:p w14:paraId="5CB418B8" w14:textId="77777777" w:rsidR="005418D2" w:rsidRPr="005418D2" w:rsidRDefault="005418D2" w:rsidP="005418D2">
      <w:pPr>
        <w:widowControl w:val="0"/>
        <w:autoSpaceDE w:val="0"/>
        <w:autoSpaceDN w:val="0"/>
        <w:spacing w:before="120" w:after="0" w:line="240" w:lineRule="auto"/>
        <w:ind w:left="349"/>
        <w:jc w:val="both"/>
        <w:rPr>
          <w:rFonts w:ascii="Proxima Nova ExCn Rg" w:hAnsi="Proxima Nova ExCn Rg" w:cs="Calibri"/>
          <w:sz w:val="28"/>
          <w:szCs w:val="28"/>
          <w:u w:val="single"/>
        </w:rPr>
      </w:pPr>
    </w:p>
    <w:p w14:paraId="5C1C1249" w14:textId="0C2AB84D" w:rsidR="00522854" w:rsidRDefault="00522854" w:rsidP="005418D2">
      <w:pPr>
        <w:pStyle w:val="a6"/>
        <w:widowControl w:val="0"/>
        <w:numPr>
          <w:ilvl w:val="0"/>
          <w:numId w:val="23"/>
        </w:numPr>
        <w:autoSpaceDE w:val="0"/>
        <w:autoSpaceDN w:val="0"/>
        <w:spacing w:before="120" w:after="0" w:line="240" w:lineRule="auto"/>
        <w:ind w:left="1134" w:hanging="567"/>
        <w:jc w:val="both"/>
        <w:rPr>
          <w:rFonts w:ascii="Proxima Nova ExCn Rg" w:hAnsi="Proxima Nova ExCn Rg" w:cs="Calibri"/>
          <w:sz w:val="28"/>
          <w:szCs w:val="28"/>
        </w:rPr>
      </w:pPr>
      <w:r w:rsidRPr="009945A3">
        <w:rPr>
          <w:rFonts w:ascii="Proxima Nova ExCn Rg" w:hAnsi="Proxima Nova ExCn Rg" w:cs="Calibri"/>
          <w:sz w:val="28"/>
          <w:szCs w:val="28"/>
        </w:rPr>
        <w:t>Банки-гаранты, являющиеся резидентами Российской Федерации, должны соответствовать совокупности следующих критериев:</w:t>
      </w:r>
    </w:p>
    <w:p w14:paraId="0E6D8B02" w14:textId="77777777" w:rsidR="005418D2" w:rsidRPr="005418D2" w:rsidRDefault="005418D2" w:rsidP="005418D2">
      <w:pPr>
        <w:widowControl w:val="0"/>
        <w:autoSpaceDE w:val="0"/>
        <w:autoSpaceDN w:val="0"/>
        <w:spacing w:before="120" w:after="0" w:line="240" w:lineRule="auto"/>
        <w:ind w:left="210"/>
        <w:jc w:val="both"/>
        <w:rPr>
          <w:rFonts w:ascii="Proxima Nova ExCn Rg" w:hAnsi="Proxima Nova ExCn Rg" w:cs="Calibri"/>
          <w:sz w:val="28"/>
          <w:szCs w:val="28"/>
        </w:rPr>
      </w:pPr>
    </w:p>
    <w:p w14:paraId="09FC7492" w14:textId="3D08C4B5" w:rsidR="005D1284" w:rsidRPr="005D1284" w:rsidRDefault="00522854" w:rsidP="005418D2">
      <w:pPr>
        <w:pStyle w:val="a6"/>
        <w:widowControl w:val="0"/>
        <w:numPr>
          <w:ilvl w:val="1"/>
          <w:numId w:val="23"/>
        </w:numPr>
        <w:autoSpaceDE w:val="0"/>
        <w:autoSpaceDN w:val="0"/>
        <w:spacing w:before="120" w:after="0" w:line="240" w:lineRule="auto"/>
        <w:ind w:left="1134" w:hanging="567"/>
        <w:jc w:val="both"/>
        <w:rPr>
          <w:rFonts w:ascii="Proxima Nova ExCn Rg" w:hAnsi="Proxima Nova ExCn Rg" w:cs="Calibri"/>
          <w:i/>
          <w:sz w:val="28"/>
          <w:szCs w:val="28"/>
        </w:rPr>
      </w:pPr>
      <w:r w:rsidRPr="00E00663">
        <w:rPr>
          <w:rFonts w:ascii="Proxima Nova ExCn Rg" w:hAnsi="Proxima Nova ExCn Rg" w:cs="Calibri"/>
          <w:sz w:val="28"/>
          <w:szCs w:val="28"/>
        </w:rPr>
        <w:t>Наличие лицензии Центрального банка Российской Федерации</w:t>
      </w:r>
      <w:bookmarkStart w:id="0" w:name="_GoBack"/>
      <w:bookmarkEnd w:id="0"/>
      <w:del w:id="1" w:author="Кузнецов Виталий Викторович" w:date="2022-02-18T18:42:00Z">
        <w:r w:rsidRPr="00E00663" w:rsidDel="005C573A">
          <w:rPr>
            <w:rFonts w:ascii="Proxima Nova ExCn Rg" w:hAnsi="Proxima Nova ExCn Rg" w:cs="Calibri"/>
            <w:sz w:val="28"/>
            <w:szCs w:val="28"/>
          </w:rPr>
          <w:delText>, разреша</w:delText>
        </w:r>
        <w:r w:rsidR="00E00663" w:rsidDel="005C573A">
          <w:rPr>
            <w:rFonts w:ascii="Proxima Nova ExCn Rg" w:hAnsi="Proxima Nova ExCn Rg" w:cs="Calibri"/>
            <w:sz w:val="28"/>
            <w:szCs w:val="28"/>
          </w:rPr>
          <w:delText>ющей выдачу банковских гарантий</w:delText>
        </w:r>
      </w:del>
      <w:r w:rsidR="005D1284">
        <w:rPr>
          <w:rFonts w:ascii="Proxima Nova ExCn Rg" w:hAnsi="Proxima Nova ExCn Rg" w:cs="Calibri"/>
          <w:sz w:val="28"/>
          <w:szCs w:val="28"/>
        </w:rPr>
        <w:t>.</w:t>
      </w:r>
    </w:p>
    <w:p w14:paraId="734BA7E3" w14:textId="604691CF" w:rsidR="00522854" w:rsidRPr="005D1284" w:rsidRDefault="00522854" w:rsidP="000401DE">
      <w:pPr>
        <w:widowControl w:val="0"/>
        <w:autoSpaceDE w:val="0"/>
        <w:autoSpaceDN w:val="0"/>
        <w:spacing w:before="120" w:after="0" w:line="240" w:lineRule="auto"/>
        <w:ind w:left="1134"/>
        <w:jc w:val="both"/>
        <w:rPr>
          <w:rFonts w:ascii="Proxima Nova ExCn Rg" w:hAnsi="Proxima Nova ExCn Rg" w:cs="Calibri"/>
          <w:i/>
          <w:sz w:val="28"/>
          <w:szCs w:val="28"/>
        </w:rPr>
      </w:pPr>
      <w:r w:rsidRPr="005D1284">
        <w:rPr>
          <w:rFonts w:ascii="Proxima Nova ExCn Rg" w:hAnsi="Proxima Nova ExCn Rg" w:cs="Calibri"/>
          <w:i/>
          <w:sz w:val="24"/>
          <w:szCs w:val="24"/>
        </w:rPr>
        <w:t xml:space="preserve">(источник информации: </w:t>
      </w:r>
      <w:r w:rsidRPr="005D1284">
        <w:rPr>
          <w:rFonts w:ascii="Proxima Nova ExCn Rg" w:hAnsi="Proxima Nova ExCn Rg" w:cs="Calibri"/>
          <w:i/>
          <w:color w:val="0563C1"/>
          <w:sz w:val="24"/>
          <w:szCs w:val="24"/>
          <w:u w:val="single"/>
        </w:rPr>
        <w:t>http://www.cbr.ru/banking_sector/otchetnost-kreditnykh-organizaciy/transparent/</w:t>
      </w:r>
      <w:r w:rsidRPr="005D1284">
        <w:rPr>
          <w:rFonts w:ascii="Proxima Nova ExCn Rg" w:hAnsi="Proxima Nova ExCn Rg" w:cs="Calibri"/>
          <w:i/>
          <w:sz w:val="24"/>
          <w:szCs w:val="24"/>
        </w:rPr>
        <w:t>)</w:t>
      </w:r>
    </w:p>
    <w:p w14:paraId="1FCAAB8F" w14:textId="77777777" w:rsidR="005D1284" w:rsidRPr="005D1284" w:rsidRDefault="00522854" w:rsidP="000401DE">
      <w:pPr>
        <w:pStyle w:val="a6"/>
        <w:widowControl w:val="0"/>
        <w:numPr>
          <w:ilvl w:val="1"/>
          <w:numId w:val="23"/>
        </w:numPr>
        <w:autoSpaceDE w:val="0"/>
        <w:autoSpaceDN w:val="0"/>
        <w:spacing w:before="120" w:after="0" w:line="240" w:lineRule="auto"/>
        <w:ind w:left="1134" w:hanging="567"/>
        <w:jc w:val="both"/>
        <w:rPr>
          <w:rFonts w:ascii="Proxima Nova ExCn Rg" w:hAnsi="Proxima Nova ExCn Rg" w:cs="Calibri"/>
          <w:i/>
          <w:sz w:val="24"/>
          <w:szCs w:val="24"/>
        </w:rPr>
      </w:pPr>
      <w:r w:rsidRPr="00AD5C91">
        <w:rPr>
          <w:rFonts w:ascii="Proxima Nova ExCn Rg" w:hAnsi="Proxima Nova ExCn Rg" w:cs="Calibri"/>
          <w:sz w:val="28"/>
          <w:szCs w:val="28"/>
        </w:rPr>
        <w:t>Публикация отчетности банка на официальном сайте Центрального банка Российской Федерации в информационно-телекоммуникационной сети «Интернет»</w:t>
      </w:r>
      <w:r w:rsidR="00AD5C91">
        <w:rPr>
          <w:rFonts w:ascii="Proxima Nova ExCn Rg" w:hAnsi="Proxima Nova ExCn Rg" w:cs="Calibri"/>
          <w:sz w:val="28"/>
          <w:szCs w:val="28"/>
        </w:rPr>
        <w:t xml:space="preserve"> </w:t>
      </w:r>
    </w:p>
    <w:p w14:paraId="6B7373AE" w14:textId="3D2451A9" w:rsidR="00522854" w:rsidRPr="005D1284" w:rsidRDefault="00522854" w:rsidP="000401DE">
      <w:pPr>
        <w:widowControl w:val="0"/>
        <w:autoSpaceDE w:val="0"/>
        <w:autoSpaceDN w:val="0"/>
        <w:spacing w:before="120" w:after="0" w:line="240" w:lineRule="auto"/>
        <w:ind w:left="1134"/>
        <w:jc w:val="both"/>
        <w:rPr>
          <w:rFonts w:ascii="Proxima Nova ExCn Rg" w:hAnsi="Proxima Nova ExCn Rg" w:cs="Calibri"/>
          <w:i/>
          <w:sz w:val="24"/>
          <w:szCs w:val="24"/>
        </w:rPr>
      </w:pPr>
      <w:r w:rsidRPr="005D1284">
        <w:rPr>
          <w:rFonts w:ascii="Proxima Nova ExCn Rg" w:hAnsi="Proxima Nova ExCn Rg" w:cs="Calibri"/>
          <w:i/>
          <w:sz w:val="24"/>
          <w:szCs w:val="24"/>
        </w:rPr>
        <w:t xml:space="preserve">(источник информации: </w:t>
      </w:r>
      <w:hyperlink r:id="rId8" w:history="1">
        <w:r w:rsidRPr="005D1284">
          <w:rPr>
            <w:rFonts w:ascii="Proxima Nova ExCn Rg" w:hAnsi="Proxima Nova ExCn Rg" w:cs="Calibri"/>
            <w:i/>
            <w:color w:val="0563C1"/>
            <w:sz w:val="24"/>
            <w:szCs w:val="24"/>
            <w:u w:val="single"/>
          </w:rPr>
          <w:t>http://www.cbr.ru/banking_sector/otchetnost-kreditnykh-organizaciy/transparent/</w:t>
        </w:r>
      </w:hyperlink>
      <w:r w:rsidRPr="005D1284">
        <w:rPr>
          <w:rFonts w:ascii="Proxima Nova ExCn Rg" w:hAnsi="Proxima Nova ExCn Rg" w:cs="Calibri"/>
          <w:i/>
          <w:sz w:val="24"/>
          <w:szCs w:val="24"/>
        </w:rPr>
        <w:t>)</w:t>
      </w:r>
    </w:p>
    <w:p w14:paraId="4729DC96" w14:textId="7CFA69DC" w:rsidR="00522854" w:rsidRPr="00FD428E" w:rsidRDefault="0032791A" w:rsidP="000401DE">
      <w:pPr>
        <w:pStyle w:val="a6"/>
        <w:widowControl w:val="0"/>
        <w:numPr>
          <w:ilvl w:val="1"/>
          <w:numId w:val="23"/>
        </w:numPr>
        <w:autoSpaceDE w:val="0"/>
        <w:autoSpaceDN w:val="0"/>
        <w:spacing w:before="120" w:after="0" w:line="240" w:lineRule="auto"/>
        <w:ind w:left="1134" w:hanging="567"/>
        <w:jc w:val="both"/>
        <w:rPr>
          <w:rFonts w:ascii="Proxima Nova ExCn Rg" w:hAnsi="Proxima Nova ExCn Rg" w:cs="Calibri"/>
          <w:sz w:val="28"/>
          <w:szCs w:val="28"/>
        </w:rPr>
      </w:pPr>
      <w:r>
        <w:rPr>
          <w:rFonts w:ascii="Proxima Nova ExCn Rg" w:hAnsi="Proxima Nova ExCn Rg" w:cs="Calibri"/>
          <w:sz w:val="28"/>
          <w:szCs w:val="28"/>
        </w:rPr>
        <w:t>Н</w:t>
      </w:r>
      <w:r w:rsidR="00522854" w:rsidRPr="00FD428E">
        <w:rPr>
          <w:rFonts w:ascii="Proxima Nova ExCn Rg" w:hAnsi="Proxima Nova ExCn Rg" w:cs="Calibri"/>
          <w:sz w:val="28"/>
          <w:szCs w:val="28"/>
        </w:rPr>
        <w:t>аличие положительных финансовых результатов деятельности банка на 1 января текущего года не менее, чем за 2 года из 3 лет, предшествующих году объявления процедуры закупки.</w:t>
      </w:r>
    </w:p>
    <w:p w14:paraId="2C00426E" w14:textId="77777777" w:rsidR="00522854" w:rsidRPr="00AD5C91" w:rsidRDefault="00522854" w:rsidP="000401DE">
      <w:pPr>
        <w:widowControl w:val="0"/>
        <w:autoSpaceDE w:val="0"/>
        <w:autoSpaceDN w:val="0"/>
        <w:spacing w:before="120" w:after="0" w:line="240" w:lineRule="auto"/>
        <w:ind w:left="1134"/>
        <w:jc w:val="both"/>
        <w:rPr>
          <w:rFonts w:ascii="Proxima Nova ExCn Rg" w:hAnsi="Proxima Nova ExCn Rg" w:cs="Calibri"/>
          <w:i/>
          <w:sz w:val="24"/>
          <w:szCs w:val="24"/>
        </w:rPr>
      </w:pPr>
      <w:r w:rsidRPr="00AD5C91">
        <w:rPr>
          <w:rFonts w:ascii="Proxima Nova ExCn Rg" w:hAnsi="Proxima Nova ExCn Rg" w:cs="Calibri"/>
          <w:i/>
          <w:sz w:val="24"/>
          <w:szCs w:val="24"/>
        </w:rPr>
        <w:t xml:space="preserve">(источник информации: </w:t>
      </w:r>
      <w:hyperlink r:id="rId9" w:history="1">
        <w:r w:rsidRPr="00AD5C91">
          <w:rPr>
            <w:rFonts w:ascii="Proxima Nova ExCn Rg" w:hAnsi="Proxima Nova ExCn Rg" w:cs="Calibri"/>
            <w:i/>
            <w:color w:val="0563C1"/>
            <w:sz w:val="24"/>
            <w:szCs w:val="24"/>
            <w:u w:val="single"/>
          </w:rPr>
          <w:t>http://www.cbr.ru/banking_sector/otchetnost-kreditnykh-organizaciy/transparent/</w:t>
        </w:r>
      </w:hyperlink>
      <w:r w:rsidRPr="00AD5C91">
        <w:rPr>
          <w:rFonts w:ascii="Proxima Nova ExCn Rg" w:hAnsi="Proxima Nova ExCn Rg" w:cs="Calibri"/>
          <w:i/>
          <w:sz w:val="24"/>
          <w:szCs w:val="24"/>
        </w:rPr>
        <w:t>, Форма 102 «Отчёт о финансовых результатах» за соответствующий год, стр. 81201)</w:t>
      </w:r>
    </w:p>
    <w:p w14:paraId="21014AEF" w14:textId="3F3419D9" w:rsidR="00522854" w:rsidRPr="00FD428E" w:rsidRDefault="00522854" w:rsidP="000401DE">
      <w:pPr>
        <w:pStyle w:val="a6"/>
        <w:widowControl w:val="0"/>
        <w:numPr>
          <w:ilvl w:val="1"/>
          <w:numId w:val="23"/>
        </w:numPr>
        <w:autoSpaceDE w:val="0"/>
        <w:autoSpaceDN w:val="0"/>
        <w:spacing w:before="120" w:after="0" w:line="240" w:lineRule="auto"/>
        <w:ind w:left="1134" w:hanging="567"/>
        <w:jc w:val="both"/>
        <w:rPr>
          <w:rFonts w:ascii="Proxima Nova ExCn Rg" w:hAnsi="Proxima Nova ExCn Rg" w:cs="Calibri"/>
          <w:sz w:val="28"/>
          <w:szCs w:val="28"/>
        </w:rPr>
      </w:pPr>
      <w:r w:rsidRPr="00FD428E">
        <w:rPr>
          <w:rFonts w:ascii="Proxima Nova ExCn Rg" w:hAnsi="Proxima Nova ExCn Rg" w:cs="Calibri"/>
          <w:sz w:val="28"/>
          <w:szCs w:val="28"/>
        </w:rPr>
        <w:t>Отсутствие внешнего управления, лицензия не должна быть приостановлена полностью или частично.</w:t>
      </w:r>
    </w:p>
    <w:p w14:paraId="49A4658D" w14:textId="77777777" w:rsidR="00522854" w:rsidRPr="00AD5C91" w:rsidRDefault="00522854" w:rsidP="000401DE">
      <w:pPr>
        <w:widowControl w:val="0"/>
        <w:autoSpaceDE w:val="0"/>
        <w:autoSpaceDN w:val="0"/>
        <w:spacing w:before="120" w:after="0" w:line="240" w:lineRule="auto"/>
        <w:ind w:left="1134"/>
        <w:jc w:val="both"/>
        <w:rPr>
          <w:rFonts w:ascii="Proxima Nova ExCn Rg" w:hAnsi="Proxima Nova ExCn Rg" w:cs="Arial"/>
          <w:i/>
          <w:sz w:val="24"/>
          <w:szCs w:val="24"/>
        </w:rPr>
      </w:pPr>
      <w:r w:rsidRPr="00AD5C91">
        <w:rPr>
          <w:rFonts w:ascii="Proxima Nova ExCn Rg" w:hAnsi="Proxima Nova ExCn Rg" w:cs="Arial"/>
          <w:i/>
          <w:sz w:val="24"/>
          <w:szCs w:val="24"/>
        </w:rPr>
        <w:t xml:space="preserve">(источник информации: </w:t>
      </w:r>
      <w:hyperlink r:id="rId10" w:history="1">
        <w:r w:rsidRPr="00AD5C91">
          <w:rPr>
            <w:rFonts w:ascii="Proxima Nova ExCn Rg" w:hAnsi="Proxima Nova ExCn Rg" w:cs="Arial"/>
            <w:i/>
            <w:color w:val="0563C1"/>
            <w:sz w:val="24"/>
            <w:szCs w:val="24"/>
            <w:u w:val="single"/>
          </w:rPr>
          <w:t>http://www.cbr.ru/banking_sector/likvidbase/</w:t>
        </w:r>
      </w:hyperlink>
      <w:r w:rsidRPr="00AD5C91">
        <w:rPr>
          <w:rFonts w:ascii="Proxima Nova ExCn Rg" w:hAnsi="Proxima Nova ExCn Rg" w:cs="Calibri"/>
          <w:i/>
          <w:sz w:val="24"/>
          <w:szCs w:val="24"/>
        </w:rPr>
        <w:t>)</w:t>
      </w:r>
    </w:p>
    <w:p w14:paraId="42D8AAF0" w14:textId="76D056F4" w:rsidR="00522854" w:rsidRPr="00FD428E" w:rsidRDefault="00522854" w:rsidP="000401DE">
      <w:pPr>
        <w:pStyle w:val="a6"/>
        <w:widowControl w:val="0"/>
        <w:numPr>
          <w:ilvl w:val="1"/>
          <w:numId w:val="23"/>
        </w:numPr>
        <w:autoSpaceDE w:val="0"/>
        <w:autoSpaceDN w:val="0"/>
        <w:spacing w:before="120" w:after="0" w:line="240" w:lineRule="auto"/>
        <w:ind w:left="1134" w:hanging="567"/>
        <w:jc w:val="both"/>
        <w:rPr>
          <w:rFonts w:ascii="Proxima Nova ExCn Rg" w:hAnsi="Proxima Nova ExCn Rg" w:cs="Calibri"/>
          <w:sz w:val="28"/>
          <w:szCs w:val="28"/>
        </w:rPr>
      </w:pPr>
      <w:r w:rsidRPr="00FD428E">
        <w:rPr>
          <w:rFonts w:ascii="Proxima Nova ExCn Rg" w:hAnsi="Proxima Nova ExCn Rg" w:cs="Calibri"/>
          <w:sz w:val="28"/>
          <w:szCs w:val="28"/>
        </w:rPr>
        <w:t>Величина активов на 1 января текущего года по публикуемой отчетности не менее 30 млрд. руб.</w:t>
      </w:r>
    </w:p>
    <w:p w14:paraId="0D22956D" w14:textId="77777777" w:rsidR="00522854" w:rsidRPr="00AD5C91" w:rsidRDefault="00522854" w:rsidP="000401DE">
      <w:pPr>
        <w:widowControl w:val="0"/>
        <w:autoSpaceDE w:val="0"/>
        <w:autoSpaceDN w:val="0"/>
        <w:spacing w:before="120" w:after="0" w:line="240" w:lineRule="auto"/>
        <w:ind w:left="1134"/>
        <w:jc w:val="both"/>
        <w:rPr>
          <w:rFonts w:ascii="Proxima Nova ExCn Rg" w:hAnsi="Proxima Nova ExCn Rg" w:cs="Calibri"/>
          <w:sz w:val="24"/>
          <w:szCs w:val="24"/>
        </w:rPr>
      </w:pPr>
      <w:r w:rsidRPr="00AD5C91">
        <w:rPr>
          <w:rFonts w:ascii="Proxima Nova ExCn Rg" w:hAnsi="Proxima Nova ExCn Rg" w:cs="Calibri"/>
          <w:i/>
          <w:sz w:val="24"/>
          <w:szCs w:val="24"/>
        </w:rPr>
        <w:t xml:space="preserve">(источник информации: </w:t>
      </w:r>
      <w:hyperlink r:id="rId11" w:history="1">
        <w:r w:rsidRPr="00AD5C91">
          <w:rPr>
            <w:rFonts w:ascii="Proxima Nova ExCn Rg" w:hAnsi="Proxima Nova ExCn Rg" w:cs="Calibri"/>
            <w:i/>
            <w:color w:val="0563C1"/>
            <w:sz w:val="24"/>
            <w:szCs w:val="24"/>
            <w:u w:val="single"/>
          </w:rPr>
          <w:t>http://www.cbr.ru/banking_sector/otchetnost-kreditnykh-organizaciy/transparent/</w:t>
        </w:r>
      </w:hyperlink>
      <w:r w:rsidRPr="00AD5C91">
        <w:rPr>
          <w:rFonts w:ascii="Proxima Nova ExCn Rg" w:hAnsi="Proxima Nova ExCn Rg" w:cs="Calibri"/>
          <w:i/>
          <w:sz w:val="24"/>
          <w:szCs w:val="24"/>
        </w:rPr>
        <w:t>, Годовая отчетность, Форма «Бухгалтерский баланс», стр. 14)</w:t>
      </w:r>
    </w:p>
    <w:p w14:paraId="02CB4115" w14:textId="41177C66" w:rsidR="00522854" w:rsidRPr="00AD5C91" w:rsidRDefault="00522854" w:rsidP="000401DE">
      <w:pPr>
        <w:pStyle w:val="a6"/>
        <w:widowControl w:val="0"/>
        <w:numPr>
          <w:ilvl w:val="1"/>
          <w:numId w:val="23"/>
        </w:numPr>
        <w:autoSpaceDE w:val="0"/>
        <w:autoSpaceDN w:val="0"/>
        <w:spacing w:before="120" w:after="0" w:line="240" w:lineRule="auto"/>
        <w:ind w:left="1134" w:hanging="567"/>
        <w:jc w:val="both"/>
        <w:rPr>
          <w:rFonts w:ascii="Proxima Nova ExCn Rg" w:hAnsi="Proxima Nova ExCn Rg" w:cs="Calibri"/>
          <w:sz w:val="24"/>
          <w:szCs w:val="24"/>
        </w:rPr>
      </w:pPr>
      <w:r w:rsidRPr="00FD428E">
        <w:rPr>
          <w:rFonts w:ascii="Proxima Nova ExCn Rg" w:hAnsi="Proxima Nova ExCn Rg" w:cs="Calibri"/>
          <w:sz w:val="28"/>
          <w:szCs w:val="28"/>
        </w:rPr>
        <w:t xml:space="preserve">Величина собственного капитала на 1 января текущего года по публикуемой отчетности не менее </w:t>
      </w:r>
      <w:r w:rsidRPr="00AD5C91">
        <w:rPr>
          <w:rFonts w:ascii="Proxima Nova ExCn Rg" w:hAnsi="Proxima Nova ExCn Rg" w:cs="Calibri"/>
          <w:sz w:val="24"/>
          <w:szCs w:val="24"/>
        </w:rPr>
        <w:t>10 млрд. руб.</w:t>
      </w:r>
    </w:p>
    <w:p w14:paraId="4A8C64DF" w14:textId="77777777" w:rsidR="00522854" w:rsidRPr="00AD5C91" w:rsidRDefault="00522854" w:rsidP="000401DE">
      <w:pPr>
        <w:widowControl w:val="0"/>
        <w:autoSpaceDE w:val="0"/>
        <w:autoSpaceDN w:val="0"/>
        <w:spacing w:before="120" w:after="0" w:line="240" w:lineRule="auto"/>
        <w:ind w:left="1134"/>
        <w:jc w:val="both"/>
        <w:rPr>
          <w:rFonts w:ascii="Proxima Nova ExCn Rg" w:hAnsi="Proxima Nova ExCn Rg" w:cs="Calibri"/>
          <w:sz w:val="24"/>
          <w:szCs w:val="24"/>
        </w:rPr>
      </w:pPr>
      <w:r w:rsidRPr="00AD5C91">
        <w:rPr>
          <w:rFonts w:ascii="Proxima Nova ExCn Rg" w:hAnsi="Proxima Nova ExCn Rg" w:cs="Calibri"/>
          <w:i/>
          <w:sz w:val="24"/>
          <w:szCs w:val="24"/>
        </w:rPr>
        <w:t xml:space="preserve">(источник информации: </w:t>
      </w:r>
      <w:hyperlink r:id="rId12" w:history="1">
        <w:r w:rsidRPr="00AD5C91">
          <w:rPr>
            <w:rFonts w:ascii="Proxima Nova ExCn Rg" w:hAnsi="Proxima Nova ExCn Rg" w:cs="Calibri"/>
            <w:i/>
            <w:color w:val="0563C1"/>
            <w:sz w:val="24"/>
            <w:szCs w:val="24"/>
            <w:u w:val="single"/>
          </w:rPr>
          <w:t>http://www.cbr.ru/banking_sector/otchetnost-kreditnykh-organizaciy/transparent/</w:t>
        </w:r>
      </w:hyperlink>
      <w:r w:rsidRPr="00AD5C91">
        <w:rPr>
          <w:rFonts w:ascii="Proxima Nova ExCn Rg" w:hAnsi="Proxima Nova ExCn Rg" w:cs="Calibri"/>
          <w:i/>
          <w:sz w:val="24"/>
          <w:szCs w:val="24"/>
        </w:rPr>
        <w:t>, Форма 123 «Расчёт собственных средств (капитала) («Базель III»)», стр. 000)</w:t>
      </w:r>
      <w:r w:rsidRPr="00AD5C91">
        <w:rPr>
          <w:rFonts w:ascii="Proxima Nova ExCn Rg" w:hAnsi="Proxima Nova ExCn Rg" w:cs="Calibri"/>
          <w:sz w:val="24"/>
          <w:szCs w:val="24"/>
        </w:rPr>
        <w:t xml:space="preserve"> </w:t>
      </w:r>
    </w:p>
    <w:p w14:paraId="0706993B" w14:textId="5A8E5805" w:rsidR="00522854" w:rsidRPr="00FD428E" w:rsidRDefault="00522854" w:rsidP="000401DE">
      <w:pPr>
        <w:pStyle w:val="a6"/>
        <w:widowControl w:val="0"/>
        <w:numPr>
          <w:ilvl w:val="1"/>
          <w:numId w:val="23"/>
        </w:numPr>
        <w:autoSpaceDE w:val="0"/>
        <w:autoSpaceDN w:val="0"/>
        <w:spacing w:before="120" w:after="0" w:line="240" w:lineRule="auto"/>
        <w:ind w:left="1134" w:hanging="567"/>
        <w:jc w:val="both"/>
        <w:rPr>
          <w:rFonts w:ascii="Proxima Nova ExCn Rg" w:hAnsi="Proxima Nova ExCn Rg" w:cs="Calibri"/>
          <w:sz w:val="28"/>
          <w:szCs w:val="28"/>
        </w:rPr>
      </w:pPr>
      <w:r w:rsidRPr="00FD428E">
        <w:rPr>
          <w:rFonts w:ascii="Proxima Nova ExCn Rg" w:hAnsi="Proxima Nova ExCn Rg" w:cs="Calibri"/>
          <w:sz w:val="28"/>
          <w:szCs w:val="28"/>
        </w:rPr>
        <w:t xml:space="preserve">Совокупный объём обязательств банка по выданным гарантиям (в том числе по аккредитивам) </w:t>
      </w:r>
      <w:r w:rsidRPr="00FD428E">
        <w:rPr>
          <w:rFonts w:ascii="Proxima Nova ExCn Rg" w:hAnsi="Proxima Nova ExCn Rg" w:cs="Calibri"/>
          <w:sz w:val="28"/>
          <w:szCs w:val="28"/>
        </w:rPr>
        <w:lastRenderedPageBreak/>
        <w:t>и поручительствам за третьих лиц, предусматривающим исполнение обязательств в денежной форме (в том числе обязательств, вытекающих из акцептов, авалей, индоссаментов) на 1 января текущего года по публикуемой отчетности не превышает двукратной величины собственного капитала на ту же дату.</w:t>
      </w:r>
    </w:p>
    <w:p w14:paraId="23312B3A" w14:textId="77777777" w:rsidR="00522854" w:rsidRPr="0032791A" w:rsidRDefault="00522854" w:rsidP="000401DE">
      <w:pPr>
        <w:widowControl w:val="0"/>
        <w:autoSpaceDE w:val="0"/>
        <w:autoSpaceDN w:val="0"/>
        <w:spacing w:before="120" w:after="0" w:line="240" w:lineRule="auto"/>
        <w:ind w:left="1134"/>
        <w:jc w:val="both"/>
        <w:rPr>
          <w:rFonts w:ascii="Calibri" w:hAnsi="Calibri" w:cs="Calibri"/>
          <w:sz w:val="24"/>
          <w:szCs w:val="24"/>
        </w:rPr>
      </w:pPr>
      <w:r w:rsidRPr="0032791A">
        <w:rPr>
          <w:rFonts w:ascii="Proxima Nova ExCn Rg" w:hAnsi="Proxima Nova ExCn Rg" w:cs="Calibri"/>
          <w:i/>
          <w:sz w:val="24"/>
          <w:szCs w:val="24"/>
        </w:rPr>
        <w:t>(источник информации:</w:t>
      </w:r>
      <w:r w:rsidRPr="0032791A">
        <w:rPr>
          <w:rFonts w:ascii="Calibri" w:hAnsi="Calibri" w:cs="Calibri"/>
          <w:sz w:val="24"/>
          <w:szCs w:val="24"/>
        </w:rPr>
        <w:t xml:space="preserve"> </w:t>
      </w:r>
      <w:hyperlink r:id="rId13" w:history="1">
        <w:r w:rsidRPr="0032791A">
          <w:rPr>
            <w:rFonts w:ascii="Proxima Nova ExCn Rg" w:hAnsi="Proxima Nova ExCn Rg" w:cs="Calibri"/>
            <w:i/>
            <w:color w:val="0563C1"/>
            <w:sz w:val="24"/>
            <w:szCs w:val="24"/>
            <w:u w:val="single"/>
          </w:rPr>
          <w:t>http://www.cbr.ru/banking_sector/otchetnost-kreditnykh-organizaciy/transparent/</w:t>
        </w:r>
      </w:hyperlink>
      <w:r w:rsidRPr="0032791A">
        <w:rPr>
          <w:rFonts w:ascii="Proxima Nova ExCn Rg" w:hAnsi="Proxima Nova ExCn Rg" w:cs="Calibri"/>
          <w:i/>
          <w:sz w:val="24"/>
          <w:szCs w:val="24"/>
        </w:rPr>
        <w:t>, Форма 123 «Расчёт собственных средств (капитала) («Базель III»)», стр. 000, Форма 101 «Данные оборотной ведомости по счетам бухгалтерского учёта», стр. 91315)</w:t>
      </w:r>
    </w:p>
    <w:p w14:paraId="30540BCA" w14:textId="00F86161" w:rsidR="00522854" w:rsidRPr="00FD428E" w:rsidRDefault="00522854" w:rsidP="000401DE">
      <w:pPr>
        <w:pStyle w:val="a6"/>
        <w:widowControl w:val="0"/>
        <w:numPr>
          <w:ilvl w:val="1"/>
          <w:numId w:val="23"/>
        </w:numPr>
        <w:autoSpaceDE w:val="0"/>
        <w:autoSpaceDN w:val="0"/>
        <w:spacing w:before="120" w:after="0" w:line="240" w:lineRule="auto"/>
        <w:ind w:left="1134" w:hanging="567"/>
        <w:jc w:val="both"/>
        <w:rPr>
          <w:rFonts w:ascii="Proxima Nova ExCn Rg" w:hAnsi="Proxima Nova ExCn Rg" w:cs="Calibri"/>
          <w:sz w:val="28"/>
          <w:szCs w:val="28"/>
        </w:rPr>
      </w:pPr>
      <w:r w:rsidRPr="00FD428E">
        <w:rPr>
          <w:rFonts w:ascii="Proxima Nova ExCn Rg" w:hAnsi="Proxima Nova ExCn Rg" w:cs="Calibri"/>
          <w:sz w:val="28"/>
          <w:szCs w:val="28"/>
        </w:rPr>
        <w:t>Размер обеспечиваемого обязательства (сумма гарантии) по одному договору составляет не более 5 % от величины собственного капитала банка на 1 января текущего года по публикуемой отчетности.</w:t>
      </w:r>
    </w:p>
    <w:p w14:paraId="2355154F" w14:textId="77777777" w:rsidR="00522854" w:rsidRPr="0032791A" w:rsidRDefault="00522854" w:rsidP="000401DE">
      <w:pPr>
        <w:widowControl w:val="0"/>
        <w:autoSpaceDE w:val="0"/>
        <w:autoSpaceDN w:val="0"/>
        <w:spacing w:before="120" w:after="0" w:line="240" w:lineRule="auto"/>
        <w:ind w:left="1134"/>
        <w:jc w:val="both"/>
        <w:rPr>
          <w:rFonts w:ascii="Proxima Nova ExCn Rg" w:hAnsi="Proxima Nova ExCn Rg" w:cs="Calibri"/>
          <w:sz w:val="24"/>
          <w:szCs w:val="24"/>
        </w:rPr>
      </w:pPr>
      <w:r w:rsidRPr="0032791A">
        <w:rPr>
          <w:rFonts w:ascii="Proxima Nova ExCn Rg" w:hAnsi="Proxima Nova ExCn Rg" w:cs="Calibri"/>
          <w:i/>
          <w:sz w:val="24"/>
          <w:szCs w:val="24"/>
        </w:rPr>
        <w:t xml:space="preserve">(источник информации: </w:t>
      </w:r>
      <w:hyperlink r:id="rId14" w:history="1">
        <w:r w:rsidRPr="0032791A">
          <w:rPr>
            <w:rFonts w:ascii="Proxima Nova ExCn Rg" w:hAnsi="Proxima Nova ExCn Rg" w:cs="Calibri"/>
            <w:i/>
            <w:color w:val="0563C1"/>
            <w:sz w:val="24"/>
            <w:szCs w:val="24"/>
            <w:u w:val="single"/>
          </w:rPr>
          <w:t>http://www.cbr.ru/banking_sector/otchetnost-kreditnykh-organizaciy/transparent/</w:t>
        </w:r>
      </w:hyperlink>
      <w:r w:rsidRPr="0032791A">
        <w:rPr>
          <w:rFonts w:ascii="Proxima Nova ExCn Rg" w:hAnsi="Proxima Nova ExCn Rg" w:cs="Calibri"/>
          <w:i/>
          <w:sz w:val="24"/>
          <w:szCs w:val="24"/>
        </w:rPr>
        <w:t>, Форма 123 «Расчёт собственных средств (капитала) («Базель III»)», стр. 000)</w:t>
      </w:r>
      <w:r w:rsidRPr="0032791A">
        <w:rPr>
          <w:rFonts w:ascii="Proxima Nova ExCn Rg" w:hAnsi="Proxima Nova ExCn Rg" w:cs="Calibri"/>
          <w:sz w:val="24"/>
          <w:szCs w:val="24"/>
        </w:rPr>
        <w:t xml:space="preserve"> </w:t>
      </w:r>
    </w:p>
    <w:p w14:paraId="121F31C6" w14:textId="056681E0" w:rsidR="00522854" w:rsidRPr="00FD428E" w:rsidRDefault="00522854" w:rsidP="000401DE">
      <w:pPr>
        <w:pStyle w:val="a6"/>
        <w:widowControl w:val="0"/>
        <w:numPr>
          <w:ilvl w:val="1"/>
          <w:numId w:val="23"/>
        </w:numPr>
        <w:autoSpaceDE w:val="0"/>
        <w:autoSpaceDN w:val="0"/>
        <w:spacing w:before="120" w:after="0" w:line="240" w:lineRule="auto"/>
        <w:ind w:left="1134" w:hanging="567"/>
        <w:jc w:val="both"/>
        <w:rPr>
          <w:rFonts w:ascii="Proxima Nova ExCn Rg" w:hAnsi="Proxima Nova ExCn Rg" w:cs="Calibri"/>
          <w:sz w:val="28"/>
          <w:szCs w:val="28"/>
        </w:rPr>
      </w:pPr>
      <w:r w:rsidRPr="00FD428E">
        <w:rPr>
          <w:rFonts w:ascii="Proxima Nova ExCn Rg" w:hAnsi="Proxima Nova ExCn Rg" w:cs="Calibri"/>
          <w:sz w:val="28"/>
          <w:szCs w:val="28"/>
        </w:rPr>
        <w:t>Совокупный объём выданных Заказчику-бенефициару гарантий не превышает 20 % от величины собственного капитала банка на 1 января текущего года по публикуемой отчетности.</w:t>
      </w:r>
    </w:p>
    <w:p w14:paraId="51C523A3" w14:textId="77777777" w:rsidR="00522854" w:rsidRPr="0032791A" w:rsidRDefault="00522854" w:rsidP="000401DE">
      <w:pPr>
        <w:widowControl w:val="0"/>
        <w:autoSpaceDE w:val="0"/>
        <w:autoSpaceDN w:val="0"/>
        <w:spacing w:before="120" w:after="0" w:line="240" w:lineRule="auto"/>
        <w:ind w:left="1134"/>
        <w:jc w:val="both"/>
        <w:rPr>
          <w:rFonts w:ascii="Proxima Nova ExCn Rg" w:hAnsi="Proxima Nova ExCn Rg" w:cs="Calibri"/>
          <w:sz w:val="24"/>
          <w:szCs w:val="24"/>
        </w:rPr>
      </w:pPr>
      <w:r w:rsidRPr="0032791A">
        <w:rPr>
          <w:rFonts w:ascii="Proxima Nova ExCn Rg" w:hAnsi="Proxima Nova ExCn Rg" w:cs="Calibri"/>
          <w:i/>
          <w:sz w:val="24"/>
          <w:szCs w:val="24"/>
        </w:rPr>
        <w:t xml:space="preserve">(источник информации: </w:t>
      </w:r>
      <w:hyperlink r:id="rId15" w:history="1">
        <w:r w:rsidRPr="0032791A">
          <w:rPr>
            <w:rFonts w:ascii="Proxima Nova ExCn Rg" w:hAnsi="Proxima Nova ExCn Rg" w:cs="Calibri"/>
            <w:i/>
            <w:color w:val="0563C1"/>
            <w:sz w:val="24"/>
            <w:szCs w:val="24"/>
            <w:u w:val="single"/>
          </w:rPr>
          <w:t>http://www.cbr.ru/banking_sector/otchetnost-kreditnykh-organizaciy/transparent/</w:t>
        </w:r>
      </w:hyperlink>
      <w:r w:rsidRPr="0032791A">
        <w:rPr>
          <w:rFonts w:ascii="Proxima Nova ExCn Rg" w:hAnsi="Proxima Nova ExCn Rg" w:cs="Calibri"/>
          <w:i/>
          <w:sz w:val="24"/>
          <w:szCs w:val="24"/>
        </w:rPr>
        <w:t>, Форма 123 «Расчёт собственных средств (капитала) («Базель III»)», стр. 000)</w:t>
      </w:r>
      <w:r w:rsidRPr="0032791A">
        <w:rPr>
          <w:rFonts w:ascii="Proxima Nova ExCn Rg" w:hAnsi="Proxima Nova ExCn Rg" w:cs="Calibri"/>
          <w:sz w:val="24"/>
          <w:szCs w:val="24"/>
        </w:rPr>
        <w:t xml:space="preserve"> </w:t>
      </w:r>
    </w:p>
    <w:p w14:paraId="12F51296" w14:textId="7A0BD712" w:rsidR="00522854" w:rsidRPr="00FD428E" w:rsidRDefault="00522854" w:rsidP="000401DE">
      <w:pPr>
        <w:pStyle w:val="a6"/>
        <w:widowControl w:val="0"/>
        <w:numPr>
          <w:ilvl w:val="1"/>
          <w:numId w:val="23"/>
        </w:numPr>
        <w:autoSpaceDE w:val="0"/>
        <w:autoSpaceDN w:val="0"/>
        <w:spacing w:before="120" w:after="0" w:line="240" w:lineRule="auto"/>
        <w:ind w:left="1134" w:hanging="567"/>
        <w:jc w:val="both"/>
        <w:rPr>
          <w:rFonts w:ascii="Proxima Nova ExCn Rg" w:hAnsi="Proxima Nova ExCn Rg" w:cs="Calibri"/>
          <w:sz w:val="28"/>
          <w:szCs w:val="28"/>
        </w:rPr>
      </w:pPr>
      <w:r w:rsidRPr="00FD428E">
        <w:rPr>
          <w:rFonts w:ascii="Proxima Nova ExCn Rg" w:hAnsi="Proxima Nova ExCn Rg" w:cs="Calibri"/>
          <w:sz w:val="28"/>
          <w:szCs w:val="28"/>
        </w:rPr>
        <w:t>Наличие офиса (отделение, филиал) в одном с бенефициаром субъекте Российской Федерации или в г. Москве.</w:t>
      </w:r>
    </w:p>
    <w:p w14:paraId="5ED6CD52" w14:textId="77777777" w:rsidR="00522854" w:rsidRDefault="00522854" w:rsidP="000401DE">
      <w:pPr>
        <w:widowControl w:val="0"/>
        <w:autoSpaceDE w:val="0"/>
        <w:autoSpaceDN w:val="0"/>
        <w:spacing w:before="120" w:after="0" w:line="240" w:lineRule="auto"/>
        <w:ind w:left="1134"/>
        <w:jc w:val="both"/>
        <w:rPr>
          <w:rFonts w:ascii="Proxima Nova ExCn Rg" w:hAnsi="Proxima Nova ExCn Rg" w:cs="Calibri"/>
          <w:i/>
          <w:sz w:val="24"/>
          <w:szCs w:val="24"/>
        </w:rPr>
      </w:pPr>
      <w:r w:rsidRPr="0032791A">
        <w:rPr>
          <w:rFonts w:ascii="Proxima Nova ExCn Rg" w:hAnsi="Proxima Nova ExCn Rg" w:cs="Calibri"/>
          <w:i/>
          <w:sz w:val="24"/>
          <w:szCs w:val="24"/>
        </w:rPr>
        <w:t xml:space="preserve">(источник информации: </w:t>
      </w:r>
      <w:hyperlink r:id="rId16" w:history="1">
        <w:r w:rsidRPr="0032791A">
          <w:rPr>
            <w:rFonts w:ascii="Proxima Nova ExCn Rg" w:hAnsi="Proxima Nova ExCn Rg" w:cs="Calibri"/>
            <w:i/>
            <w:color w:val="0563C1"/>
            <w:sz w:val="24"/>
            <w:szCs w:val="24"/>
            <w:u w:val="single"/>
          </w:rPr>
          <w:t>http://www.cbr.ru/banking_sector/otchetnost-kreditnykh-organizaciy/transparent/</w:t>
        </w:r>
      </w:hyperlink>
      <w:r w:rsidRPr="0032791A">
        <w:rPr>
          <w:rFonts w:ascii="Proxima Nova ExCn Rg" w:hAnsi="Proxima Nova ExCn Rg" w:cs="Calibri"/>
          <w:i/>
          <w:sz w:val="24"/>
          <w:szCs w:val="24"/>
        </w:rPr>
        <w:t>)</w:t>
      </w:r>
    </w:p>
    <w:p w14:paraId="2A8CFCC2" w14:textId="77777777" w:rsidR="000401DE" w:rsidRPr="0032791A" w:rsidRDefault="000401DE" w:rsidP="000401DE">
      <w:pPr>
        <w:widowControl w:val="0"/>
        <w:autoSpaceDE w:val="0"/>
        <w:autoSpaceDN w:val="0"/>
        <w:spacing w:before="120" w:after="0" w:line="240" w:lineRule="auto"/>
        <w:ind w:left="1134"/>
        <w:jc w:val="both"/>
        <w:rPr>
          <w:rFonts w:ascii="Proxima Nova ExCn Rg" w:hAnsi="Proxima Nova ExCn Rg" w:cs="Calibri"/>
          <w:i/>
          <w:sz w:val="24"/>
          <w:szCs w:val="24"/>
        </w:rPr>
      </w:pPr>
    </w:p>
    <w:p w14:paraId="718FB1E8" w14:textId="4E862B68" w:rsidR="00522854" w:rsidRDefault="00522854" w:rsidP="000401DE">
      <w:pPr>
        <w:pStyle w:val="a6"/>
        <w:widowControl w:val="0"/>
        <w:numPr>
          <w:ilvl w:val="0"/>
          <w:numId w:val="23"/>
        </w:numPr>
        <w:autoSpaceDE w:val="0"/>
        <w:autoSpaceDN w:val="0"/>
        <w:spacing w:before="120" w:after="0" w:line="240" w:lineRule="auto"/>
        <w:ind w:left="1134" w:hanging="567"/>
        <w:jc w:val="both"/>
        <w:rPr>
          <w:rFonts w:ascii="Proxima Nova ExCn Rg" w:hAnsi="Proxima Nova ExCn Rg" w:cs="Calibri"/>
          <w:sz w:val="28"/>
          <w:szCs w:val="28"/>
        </w:rPr>
      </w:pPr>
      <w:r w:rsidRPr="00FD428E">
        <w:rPr>
          <w:rFonts w:ascii="Proxima Nova ExCn Rg" w:hAnsi="Proxima Nova ExCn Rg" w:cs="Calibri"/>
          <w:sz w:val="28"/>
          <w:szCs w:val="28"/>
        </w:rPr>
        <w:t>В число банков-гарантов, являющихся резидентами Российской Федерации, вне зависимости от соответствия вышеуказанным критериям включаются банки с совокупной долей участия Корпорации и/или организаций Корпорации в уставном капитале такого банка более 50%.</w:t>
      </w:r>
    </w:p>
    <w:p w14:paraId="7DC9577E" w14:textId="77777777" w:rsidR="000401DE" w:rsidRPr="000401DE" w:rsidRDefault="000401DE" w:rsidP="000401DE">
      <w:pPr>
        <w:widowControl w:val="0"/>
        <w:autoSpaceDE w:val="0"/>
        <w:autoSpaceDN w:val="0"/>
        <w:spacing w:before="120" w:after="0" w:line="240" w:lineRule="auto"/>
        <w:ind w:left="207"/>
        <w:jc w:val="both"/>
        <w:rPr>
          <w:rFonts w:ascii="Proxima Nova ExCn Rg" w:hAnsi="Proxima Nova ExCn Rg" w:cs="Calibri"/>
          <w:sz w:val="28"/>
          <w:szCs w:val="28"/>
        </w:rPr>
      </w:pPr>
    </w:p>
    <w:p w14:paraId="30A8F96F" w14:textId="650B094B" w:rsidR="00522854" w:rsidRDefault="00522854" w:rsidP="000401DE">
      <w:pPr>
        <w:pStyle w:val="a6"/>
        <w:widowControl w:val="0"/>
        <w:numPr>
          <w:ilvl w:val="0"/>
          <w:numId w:val="23"/>
        </w:numPr>
        <w:autoSpaceDE w:val="0"/>
        <w:autoSpaceDN w:val="0"/>
        <w:spacing w:before="120" w:after="0" w:line="240" w:lineRule="auto"/>
        <w:ind w:left="1134" w:hanging="567"/>
        <w:jc w:val="both"/>
        <w:rPr>
          <w:rFonts w:ascii="Proxima Nova ExCn Rg" w:hAnsi="Proxima Nova ExCn Rg" w:cs="Calibri"/>
          <w:sz w:val="28"/>
          <w:szCs w:val="28"/>
        </w:rPr>
      </w:pPr>
      <w:r w:rsidRPr="00FD428E">
        <w:rPr>
          <w:rFonts w:ascii="Proxima Nova ExCn Rg" w:hAnsi="Proxima Nova ExCn Rg" w:cs="Calibri"/>
          <w:sz w:val="28"/>
          <w:szCs w:val="28"/>
        </w:rPr>
        <w:t>В число банков-гарантов включается Государственная корпорация развития «ВЭБ.РФ».</w:t>
      </w:r>
    </w:p>
    <w:p w14:paraId="1ED5EB82" w14:textId="77777777" w:rsidR="000401DE" w:rsidRPr="000401DE" w:rsidRDefault="000401DE" w:rsidP="000401DE">
      <w:pPr>
        <w:widowControl w:val="0"/>
        <w:autoSpaceDE w:val="0"/>
        <w:autoSpaceDN w:val="0"/>
        <w:spacing w:before="120" w:after="0" w:line="240" w:lineRule="auto"/>
        <w:ind w:left="207"/>
        <w:jc w:val="both"/>
        <w:rPr>
          <w:rFonts w:ascii="Proxima Nova ExCn Rg" w:hAnsi="Proxima Nova ExCn Rg" w:cs="Calibri"/>
          <w:sz w:val="28"/>
          <w:szCs w:val="28"/>
        </w:rPr>
      </w:pPr>
    </w:p>
    <w:p w14:paraId="0DBACC13" w14:textId="69201F02" w:rsidR="00522854" w:rsidRPr="00FD428E" w:rsidRDefault="00522854" w:rsidP="000401DE">
      <w:pPr>
        <w:pStyle w:val="a6"/>
        <w:widowControl w:val="0"/>
        <w:numPr>
          <w:ilvl w:val="0"/>
          <w:numId w:val="23"/>
        </w:numPr>
        <w:autoSpaceDE w:val="0"/>
        <w:autoSpaceDN w:val="0"/>
        <w:spacing w:before="120" w:after="0" w:line="240" w:lineRule="auto"/>
        <w:ind w:left="1134" w:hanging="567"/>
        <w:jc w:val="both"/>
        <w:rPr>
          <w:rFonts w:ascii="Proxima Nova ExCn Rg" w:hAnsi="Proxima Nova ExCn Rg" w:cs="Calibri"/>
          <w:sz w:val="28"/>
          <w:szCs w:val="28"/>
        </w:rPr>
      </w:pPr>
      <w:r w:rsidRPr="00FD428E">
        <w:rPr>
          <w:rFonts w:ascii="Proxima Nova ExCn Rg" w:hAnsi="Proxima Nova ExCn Rg" w:cs="Calibri"/>
          <w:sz w:val="28"/>
          <w:szCs w:val="28"/>
        </w:rPr>
        <w:t>В число банков-гарантов вне зависимости от соответствия вышеуказанным критериям включается банк, определенный в качестве опорного банка для реализации государственного оборонного заказа и сопровождения крупных государственных контрактов для оборонно-промышленного комплекса, в соответствии с Федеральным законом от 29.12.2012 №275-ФЗ «О государственном оборонном заказе».</w:t>
      </w:r>
    </w:p>
    <w:p w14:paraId="24CF0BE4" w14:textId="77777777" w:rsidR="00522854" w:rsidRPr="00FD428E" w:rsidRDefault="00522854" w:rsidP="0032791A">
      <w:pPr>
        <w:keepLines/>
        <w:spacing w:before="120" w:after="0" w:line="240" w:lineRule="auto"/>
        <w:ind w:left="709"/>
        <w:rPr>
          <w:rFonts w:ascii="Proxima Nova ExCn Rg" w:eastAsia="Calibri" w:hAnsi="Proxima Nova ExCn Rg"/>
          <w:sz w:val="28"/>
          <w:szCs w:val="28"/>
        </w:rPr>
      </w:pPr>
    </w:p>
    <w:p w14:paraId="3607FE93" w14:textId="54816BC6" w:rsidR="00522854" w:rsidRDefault="00522854" w:rsidP="006A1352">
      <w:pPr>
        <w:pStyle w:val="a6"/>
        <w:widowControl w:val="0"/>
        <w:numPr>
          <w:ilvl w:val="0"/>
          <w:numId w:val="24"/>
        </w:numPr>
        <w:autoSpaceDE w:val="0"/>
        <w:autoSpaceDN w:val="0"/>
        <w:spacing w:before="120" w:after="0" w:line="240" w:lineRule="auto"/>
        <w:ind w:left="1134" w:hanging="425"/>
        <w:jc w:val="both"/>
        <w:rPr>
          <w:rFonts w:ascii="Proxima Nova ExCn Rg" w:hAnsi="Proxima Nova ExCn Rg" w:cs="Calibri"/>
          <w:sz w:val="28"/>
          <w:szCs w:val="28"/>
          <w:u w:val="single"/>
        </w:rPr>
      </w:pPr>
      <w:r w:rsidRPr="005D1284">
        <w:rPr>
          <w:rFonts w:ascii="Proxima Nova ExCn Rg" w:hAnsi="Proxima Nova ExCn Rg" w:cs="Calibri"/>
          <w:sz w:val="28"/>
          <w:szCs w:val="28"/>
          <w:u w:val="single"/>
        </w:rPr>
        <w:t>Требования, предъявляемые к банкам-гарантам, являющимся нерезидентам Российской Федерации</w:t>
      </w:r>
    </w:p>
    <w:p w14:paraId="2D9653ED" w14:textId="77777777" w:rsidR="005418D2" w:rsidRPr="005418D2" w:rsidRDefault="005418D2" w:rsidP="005418D2">
      <w:pPr>
        <w:widowControl w:val="0"/>
        <w:autoSpaceDE w:val="0"/>
        <w:autoSpaceDN w:val="0"/>
        <w:spacing w:before="120" w:after="0" w:line="240" w:lineRule="auto"/>
        <w:ind w:left="349"/>
        <w:jc w:val="both"/>
        <w:rPr>
          <w:rFonts w:ascii="Proxima Nova ExCn Rg" w:hAnsi="Proxima Nova ExCn Rg" w:cs="Calibri"/>
          <w:sz w:val="28"/>
          <w:szCs w:val="28"/>
          <w:u w:val="single"/>
        </w:rPr>
      </w:pPr>
    </w:p>
    <w:p w14:paraId="6BBE1196" w14:textId="2484F6E8" w:rsidR="00522854" w:rsidRDefault="00522854" w:rsidP="006A1352">
      <w:pPr>
        <w:pStyle w:val="a6"/>
        <w:widowControl w:val="0"/>
        <w:numPr>
          <w:ilvl w:val="0"/>
          <w:numId w:val="25"/>
        </w:numPr>
        <w:autoSpaceDE w:val="0"/>
        <w:autoSpaceDN w:val="0"/>
        <w:spacing w:before="120" w:after="0" w:line="240" w:lineRule="auto"/>
        <w:ind w:left="1134" w:hanging="567"/>
        <w:jc w:val="both"/>
        <w:rPr>
          <w:rFonts w:ascii="Proxima Nova ExCn Rg" w:hAnsi="Proxima Nova ExCn Rg" w:cs="Calibri"/>
          <w:sz w:val="28"/>
          <w:szCs w:val="28"/>
        </w:rPr>
      </w:pPr>
      <w:r w:rsidRPr="00785F1E">
        <w:rPr>
          <w:rFonts w:ascii="Proxima Nova ExCn Rg" w:hAnsi="Proxima Nova ExCn Rg" w:cs="Calibri"/>
          <w:sz w:val="28"/>
          <w:szCs w:val="28"/>
        </w:rPr>
        <w:t>Банки-гаранты, являющиеся нерезидентами Российской Федерации должны соответствовать совокупности следующих требований:</w:t>
      </w:r>
    </w:p>
    <w:p w14:paraId="4E2F58BF" w14:textId="77777777" w:rsidR="005418D2" w:rsidRPr="005418D2" w:rsidRDefault="005418D2" w:rsidP="005418D2">
      <w:pPr>
        <w:widowControl w:val="0"/>
        <w:autoSpaceDE w:val="0"/>
        <w:autoSpaceDN w:val="0"/>
        <w:spacing w:before="120" w:after="0" w:line="240" w:lineRule="auto"/>
        <w:ind w:left="207"/>
        <w:jc w:val="both"/>
        <w:rPr>
          <w:rFonts w:ascii="Proxima Nova ExCn Rg" w:hAnsi="Proxima Nova ExCn Rg" w:cs="Calibri"/>
          <w:sz w:val="28"/>
          <w:szCs w:val="28"/>
        </w:rPr>
      </w:pPr>
    </w:p>
    <w:p w14:paraId="75B58C91" w14:textId="16C27946" w:rsidR="00522854" w:rsidRPr="00785F1E" w:rsidRDefault="00522854" w:rsidP="006A1352">
      <w:pPr>
        <w:pStyle w:val="a6"/>
        <w:widowControl w:val="0"/>
        <w:numPr>
          <w:ilvl w:val="0"/>
          <w:numId w:val="26"/>
        </w:numPr>
        <w:autoSpaceDE w:val="0"/>
        <w:autoSpaceDN w:val="0"/>
        <w:spacing w:before="120" w:after="0" w:line="240" w:lineRule="auto"/>
        <w:ind w:left="1134" w:hanging="567"/>
        <w:jc w:val="both"/>
        <w:rPr>
          <w:rFonts w:ascii="Proxima Nova ExCn Rg" w:hAnsi="Proxima Nova ExCn Rg" w:cs="Calibri"/>
          <w:kern w:val="28"/>
          <w:sz w:val="28"/>
          <w:szCs w:val="28"/>
        </w:rPr>
      </w:pPr>
      <w:r w:rsidRPr="00785F1E">
        <w:rPr>
          <w:rFonts w:ascii="Proxima Nova ExCn Rg" w:hAnsi="Proxima Nova ExCn Rg" w:cs="Calibri"/>
          <w:sz w:val="28"/>
          <w:szCs w:val="28"/>
        </w:rPr>
        <w:t>Наличие</w:t>
      </w:r>
      <w:r w:rsidRPr="00785F1E">
        <w:rPr>
          <w:rFonts w:ascii="Proxima Nova ExCn Rg" w:hAnsi="Proxima Nova ExCn Rg" w:cs="Calibri"/>
          <w:kern w:val="28"/>
          <w:sz w:val="28"/>
          <w:szCs w:val="28"/>
        </w:rPr>
        <w:t xml:space="preserve"> лицензии уполномоченного органа государства, резидентом которого является банк-гарант, разрешающего выдачу банковских гарантий (далее – «уполномоченный орган»).</w:t>
      </w:r>
    </w:p>
    <w:p w14:paraId="50DE983A" w14:textId="77777777" w:rsidR="00522854" w:rsidRPr="00785F1E" w:rsidRDefault="00522854" w:rsidP="006A1352">
      <w:pPr>
        <w:widowControl w:val="0"/>
        <w:autoSpaceDE w:val="0"/>
        <w:autoSpaceDN w:val="0"/>
        <w:spacing w:before="120" w:after="0" w:line="240" w:lineRule="auto"/>
        <w:ind w:left="1134"/>
        <w:jc w:val="both"/>
        <w:rPr>
          <w:rFonts w:ascii="Proxima Nova ExCn Rg" w:hAnsi="Proxima Nova ExCn Rg" w:cs="Calibri"/>
          <w:i/>
          <w:sz w:val="24"/>
          <w:szCs w:val="24"/>
        </w:rPr>
      </w:pPr>
      <w:r w:rsidRPr="00785F1E">
        <w:rPr>
          <w:rFonts w:ascii="Proxima Nova ExCn Rg" w:hAnsi="Proxima Nova ExCn Rg" w:cs="Calibri"/>
          <w:i/>
          <w:sz w:val="24"/>
          <w:szCs w:val="24"/>
        </w:rPr>
        <w:t>(источник информации: интернет-сайт уполномоченного органа)</w:t>
      </w:r>
    </w:p>
    <w:p w14:paraId="0682C529" w14:textId="3EBDAE9C" w:rsidR="00522854" w:rsidRPr="00FD428E" w:rsidRDefault="00522854" w:rsidP="006A1352">
      <w:pPr>
        <w:pStyle w:val="a6"/>
        <w:widowControl w:val="0"/>
        <w:numPr>
          <w:ilvl w:val="0"/>
          <w:numId w:val="26"/>
        </w:numPr>
        <w:autoSpaceDE w:val="0"/>
        <w:autoSpaceDN w:val="0"/>
        <w:spacing w:before="120" w:after="0" w:line="240" w:lineRule="auto"/>
        <w:ind w:left="1134" w:hanging="567"/>
        <w:jc w:val="both"/>
        <w:rPr>
          <w:rFonts w:ascii="Proxima Nova ExCn Rg" w:hAnsi="Proxima Nova ExCn Rg" w:cs="Calibri"/>
          <w:sz w:val="28"/>
          <w:szCs w:val="28"/>
        </w:rPr>
      </w:pPr>
      <w:r w:rsidRPr="00FD428E">
        <w:rPr>
          <w:rFonts w:ascii="Proxima Nova ExCn Rg" w:hAnsi="Proxima Nova ExCn Rg" w:cs="Calibri"/>
          <w:sz w:val="28"/>
          <w:szCs w:val="28"/>
        </w:rPr>
        <w:t>Величина собственного капитала на 1 января текущего года по публикуемой отчетности больше или равна 10 млрд. рублей в эквиваленте валюты государства, резидентом которого является Банк-гарант, рассчитанном по курсу Центрального банка Российской Федерации на дату составления отчетности).</w:t>
      </w:r>
    </w:p>
    <w:p w14:paraId="61D2726F" w14:textId="77777777" w:rsidR="00522854" w:rsidRPr="00785F1E" w:rsidRDefault="00522854" w:rsidP="006A1352">
      <w:pPr>
        <w:widowControl w:val="0"/>
        <w:autoSpaceDE w:val="0"/>
        <w:autoSpaceDN w:val="0"/>
        <w:spacing w:before="120" w:after="0" w:line="240" w:lineRule="auto"/>
        <w:ind w:left="1134"/>
        <w:jc w:val="both"/>
        <w:rPr>
          <w:rFonts w:ascii="Proxima Nova ExCn Rg" w:hAnsi="Proxima Nova ExCn Rg" w:cs="Calibri"/>
          <w:sz w:val="24"/>
          <w:szCs w:val="24"/>
        </w:rPr>
      </w:pPr>
      <w:r w:rsidRPr="00785F1E">
        <w:rPr>
          <w:rFonts w:ascii="Proxima Nova ExCn Rg" w:hAnsi="Proxima Nova ExCn Rg" w:cs="Calibri"/>
          <w:i/>
          <w:sz w:val="24"/>
          <w:szCs w:val="24"/>
        </w:rPr>
        <w:t>(источник информации: интернет-сайт уполномоченного органа)</w:t>
      </w:r>
      <w:r w:rsidRPr="00785F1E">
        <w:rPr>
          <w:rFonts w:ascii="Proxima Nova ExCn Rg" w:hAnsi="Proxima Nova ExCn Rg" w:cs="Calibri"/>
          <w:sz w:val="24"/>
          <w:szCs w:val="24"/>
        </w:rPr>
        <w:t xml:space="preserve"> </w:t>
      </w:r>
    </w:p>
    <w:p w14:paraId="617D0389" w14:textId="2FC54E05" w:rsidR="00522854" w:rsidRPr="00FD428E" w:rsidRDefault="00785F1E" w:rsidP="006A1352">
      <w:pPr>
        <w:pStyle w:val="a6"/>
        <w:widowControl w:val="0"/>
        <w:numPr>
          <w:ilvl w:val="0"/>
          <w:numId w:val="26"/>
        </w:numPr>
        <w:autoSpaceDE w:val="0"/>
        <w:autoSpaceDN w:val="0"/>
        <w:spacing w:before="120" w:after="0" w:line="240" w:lineRule="auto"/>
        <w:ind w:left="1134" w:hanging="567"/>
        <w:jc w:val="both"/>
        <w:rPr>
          <w:rFonts w:ascii="Proxima Nova ExCn Rg" w:hAnsi="Proxima Nova ExCn Rg" w:cs="Calibri"/>
          <w:sz w:val="28"/>
          <w:szCs w:val="28"/>
        </w:rPr>
      </w:pPr>
      <w:r>
        <w:rPr>
          <w:rFonts w:ascii="Proxima Nova ExCn Rg" w:hAnsi="Proxima Nova ExCn Rg" w:cs="Calibri"/>
          <w:sz w:val="28"/>
          <w:szCs w:val="28"/>
        </w:rPr>
        <w:t>Н</w:t>
      </w:r>
      <w:r w:rsidR="00522854" w:rsidRPr="00FD428E">
        <w:rPr>
          <w:rFonts w:ascii="Proxima Nova ExCn Rg" w:hAnsi="Proxima Nova ExCn Rg" w:cs="Calibri"/>
          <w:sz w:val="28"/>
          <w:szCs w:val="28"/>
        </w:rPr>
        <w:t xml:space="preserve">аличие действующего долгосрочного кредитного рейтинга в иностранной валюте, присвоенного одним из международных рейтинговых агентств – </w:t>
      </w:r>
      <w:proofErr w:type="spellStart"/>
      <w:r w:rsidR="00522854" w:rsidRPr="00FD428E">
        <w:rPr>
          <w:rFonts w:ascii="Proxima Nova ExCn Rg" w:hAnsi="Proxima Nova ExCn Rg" w:cs="Calibri"/>
          <w:sz w:val="28"/>
          <w:szCs w:val="28"/>
        </w:rPr>
        <w:t>Standard&amp;Poor’s</w:t>
      </w:r>
      <w:proofErr w:type="spellEnd"/>
      <w:r w:rsidR="00522854" w:rsidRPr="00FD428E">
        <w:rPr>
          <w:rFonts w:ascii="Proxima Nova ExCn Rg" w:hAnsi="Proxima Nova ExCn Rg" w:cs="Calibri"/>
          <w:sz w:val="28"/>
          <w:szCs w:val="28"/>
        </w:rPr>
        <w:t xml:space="preserve">, </w:t>
      </w:r>
      <w:proofErr w:type="spellStart"/>
      <w:r w:rsidR="00522854" w:rsidRPr="00FD428E">
        <w:rPr>
          <w:rFonts w:ascii="Proxima Nova ExCn Rg" w:hAnsi="Proxima Nova ExCn Rg" w:cs="Calibri"/>
          <w:sz w:val="28"/>
          <w:szCs w:val="28"/>
        </w:rPr>
        <w:t>Moody’s</w:t>
      </w:r>
      <w:proofErr w:type="spellEnd"/>
      <w:r w:rsidR="00522854" w:rsidRPr="00FD428E">
        <w:rPr>
          <w:rFonts w:ascii="Proxima Nova ExCn Rg" w:hAnsi="Proxima Nova ExCn Rg" w:cs="Calibri"/>
          <w:sz w:val="28"/>
          <w:szCs w:val="28"/>
        </w:rPr>
        <w:t xml:space="preserve"> </w:t>
      </w:r>
      <w:proofErr w:type="spellStart"/>
      <w:r w:rsidR="00522854" w:rsidRPr="00FD428E">
        <w:rPr>
          <w:rFonts w:ascii="Proxima Nova ExCn Rg" w:hAnsi="Proxima Nova ExCn Rg" w:cs="Calibri"/>
          <w:sz w:val="28"/>
          <w:szCs w:val="28"/>
        </w:rPr>
        <w:t>Investors</w:t>
      </w:r>
      <w:proofErr w:type="spellEnd"/>
      <w:r w:rsidR="00522854" w:rsidRPr="00FD428E">
        <w:rPr>
          <w:rFonts w:ascii="Proxima Nova ExCn Rg" w:hAnsi="Proxima Nova ExCn Rg" w:cs="Calibri"/>
          <w:sz w:val="28"/>
          <w:szCs w:val="28"/>
        </w:rPr>
        <w:t xml:space="preserve"> </w:t>
      </w:r>
      <w:proofErr w:type="spellStart"/>
      <w:r w:rsidR="00522854" w:rsidRPr="00FD428E">
        <w:rPr>
          <w:rFonts w:ascii="Proxima Nova ExCn Rg" w:hAnsi="Proxima Nova ExCn Rg" w:cs="Calibri"/>
          <w:sz w:val="28"/>
          <w:szCs w:val="28"/>
        </w:rPr>
        <w:t>Service</w:t>
      </w:r>
      <w:proofErr w:type="spellEnd"/>
      <w:r w:rsidR="00522854" w:rsidRPr="00FD428E">
        <w:rPr>
          <w:rFonts w:ascii="Proxima Nova ExCn Rg" w:hAnsi="Proxima Nova ExCn Rg" w:cs="Calibri"/>
          <w:sz w:val="28"/>
          <w:szCs w:val="28"/>
        </w:rPr>
        <w:t xml:space="preserve">, </w:t>
      </w:r>
      <w:proofErr w:type="spellStart"/>
      <w:r w:rsidR="00522854" w:rsidRPr="00FD428E">
        <w:rPr>
          <w:rFonts w:ascii="Proxima Nova ExCn Rg" w:hAnsi="Proxima Nova ExCn Rg" w:cs="Calibri"/>
          <w:sz w:val="28"/>
          <w:szCs w:val="28"/>
        </w:rPr>
        <w:t>Fitch</w:t>
      </w:r>
      <w:proofErr w:type="spellEnd"/>
      <w:r w:rsidR="00522854" w:rsidRPr="00FD428E">
        <w:rPr>
          <w:rFonts w:ascii="Proxima Nova ExCn Rg" w:hAnsi="Proxima Nova ExCn Rg" w:cs="Calibri"/>
          <w:sz w:val="28"/>
          <w:szCs w:val="28"/>
        </w:rPr>
        <w:t xml:space="preserve"> </w:t>
      </w:r>
      <w:proofErr w:type="spellStart"/>
      <w:r w:rsidR="00522854" w:rsidRPr="00FD428E">
        <w:rPr>
          <w:rFonts w:ascii="Proxima Nova ExCn Rg" w:hAnsi="Proxima Nova ExCn Rg" w:cs="Calibri"/>
          <w:sz w:val="28"/>
          <w:szCs w:val="28"/>
        </w:rPr>
        <w:t>Ratings</w:t>
      </w:r>
      <w:proofErr w:type="spellEnd"/>
      <w:r w:rsidR="00522854" w:rsidRPr="00FD428E">
        <w:rPr>
          <w:rFonts w:ascii="Proxima Nova ExCn Rg" w:hAnsi="Proxima Nova ExCn Rg" w:cs="Calibri"/>
          <w:sz w:val="28"/>
          <w:szCs w:val="28"/>
        </w:rPr>
        <w:t xml:space="preserve">, – на уровне не ниже «B-» по шкале </w:t>
      </w:r>
      <w:proofErr w:type="spellStart"/>
      <w:r w:rsidR="00522854" w:rsidRPr="00FD428E">
        <w:rPr>
          <w:rFonts w:ascii="Proxima Nova ExCn Rg" w:hAnsi="Proxima Nova ExCn Rg" w:cs="Calibri"/>
          <w:sz w:val="28"/>
          <w:szCs w:val="28"/>
        </w:rPr>
        <w:t>Standard&amp;Poor’s</w:t>
      </w:r>
      <w:proofErr w:type="spellEnd"/>
      <w:r w:rsidR="00522854" w:rsidRPr="00FD428E">
        <w:rPr>
          <w:rFonts w:ascii="Proxima Nova ExCn Rg" w:hAnsi="Proxima Nova ExCn Rg" w:cs="Calibri"/>
          <w:sz w:val="28"/>
          <w:szCs w:val="28"/>
        </w:rPr>
        <w:t xml:space="preserve"> и </w:t>
      </w:r>
      <w:proofErr w:type="spellStart"/>
      <w:r w:rsidR="00522854" w:rsidRPr="00FD428E">
        <w:rPr>
          <w:rFonts w:ascii="Proxima Nova ExCn Rg" w:hAnsi="Proxima Nova ExCn Rg" w:cs="Calibri"/>
          <w:sz w:val="28"/>
          <w:szCs w:val="28"/>
        </w:rPr>
        <w:t>Fitch</w:t>
      </w:r>
      <w:proofErr w:type="spellEnd"/>
      <w:r w:rsidR="00522854" w:rsidRPr="00FD428E">
        <w:rPr>
          <w:rFonts w:ascii="Proxima Nova ExCn Rg" w:hAnsi="Proxima Nova ExCn Rg" w:cs="Calibri"/>
          <w:sz w:val="28"/>
          <w:szCs w:val="28"/>
        </w:rPr>
        <w:t xml:space="preserve"> </w:t>
      </w:r>
      <w:proofErr w:type="spellStart"/>
      <w:r w:rsidR="00522854" w:rsidRPr="00FD428E">
        <w:rPr>
          <w:rFonts w:ascii="Proxima Nova ExCn Rg" w:hAnsi="Proxima Nova ExCn Rg" w:cs="Calibri"/>
          <w:sz w:val="28"/>
          <w:szCs w:val="28"/>
        </w:rPr>
        <w:t>Ratings</w:t>
      </w:r>
      <w:proofErr w:type="spellEnd"/>
      <w:r w:rsidR="00522854" w:rsidRPr="00FD428E">
        <w:rPr>
          <w:rFonts w:ascii="Proxima Nova ExCn Rg" w:hAnsi="Proxima Nova ExCn Rg" w:cs="Calibri"/>
          <w:sz w:val="28"/>
          <w:szCs w:val="28"/>
        </w:rPr>
        <w:t xml:space="preserve">, не ниже «B3» по шкале </w:t>
      </w:r>
      <w:proofErr w:type="spellStart"/>
      <w:r w:rsidR="00522854" w:rsidRPr="00FD428E">
        <w:rPr>
          <w:rFonts w:ascii="Proxima Nova ExCn Rg" w:hAnsi="Proxima Nova ExCn Rg" w:cs="Calibri"/>
          <w:sz w:val="28"/>
          <w:szCs w:val="28"/>
        </w:rPr>
        <w:t>Moody’s</w:t>
      </w:r>
      <w:proofErr w:type="spellEnd"/>
      <w:r w:rsidR="00522854" w:rsidRPr="00FD428E">
        <w:rPr>
          <w:rFonts w:ascii="Proxima Nova ExCn Rg" w:hAnsi="Proxima Nova ExCn Rg" w:cs="Calibri"/>
          <w:sz w:val="28"/>
          <w:szCs w:val="28"/>
        </w:rPr>
        <w:t xml:space="preserve"> </w:t>
      </w:r>
      <w:proofErr w:type="spellStart"/>
      <w:r w:rsidR="00522854" w:rsidRPr="00FD428E">
        <w:rPr>
          <w:rFonts w:ascii="Proxima Nova ExCn Rg" w:hAnsi="Proxima Nova ExCn Rg" w:cs="Calibri"/>
          <w:sz w:val="28"/>
          <w:szCs w:val="28"/>
        </w:rPr>
        <w:t>Investors</w:t>
      </w:r>
      <w:proofErr w:type="spellEnd"/>
      <w:r w:rsidR="00522854" w:rsidRPr="00FD428E">
        <w:rPr>
          <w:rFonts w:ascii="Proxima Nova ExCn Rg" w:hAnsi="Proxima Nova ExCn Rg" w:cs="Calibri"/>
          <w:sz w:val="28"/>
          <w:szCs w:val="28"/>
        </w:rPr>
        <w:t xml:space="preserve"> </w:t>
      </w:r>
      <w:proofErr w:type="spellStart"/>
      <w:r w:rsidR="00522854" w:rsidRPr="00FD428E">
        <w:rPr>
          <w:rFonts w:ascii="Proxima Nova ExCn Rg" w:hAnsi="Proxima Nova ExCn Rg" w:cs="Calibri"/>
          <w:sz w:val="28"/>
          <w:szCs w:val="28"/>
        </w:rPr>
        <w:t>Service</w:t>
      </w:r>
      <w:proofErr w:type="spellEnd"/>
      <w:r w:rsidR="00522854" w:rsidRPr="00FD428E">
        <w:rPr>
          <w:rFonts w:ascii="Proxima Nova ExCn Rg" w:hAnsi="Proxima Nova ExCn Rg" w:cs="Calibri"/>
          <w:sz w:val="28"/>
          <w:szCs w:val="28"/>
        </w:rPr>
        <w:t>. Указанные рейтинги должны быть действительными и не могут находиться в состоянии «отозван» или «приостановлен».</w:t>
      </w:r>
    </w:p>
    <w:p w14:paraId="13FD783D" w14:textId="77777777" w:rsidR="00522854" w:rsidRPr="00785F1E" w:rsidRDefault="00522854" w:rsidP="006A1352">
      <w:pPr>
        <w:widowControl w:val="0"/>
        <w:autoSpaceDE w:val="0"/>
        <w:autoSpaceDN w:val="0"/>
        <w:spacing w:before="120" w:after="0" w:line="240" w:lineRule="auto"/>
        <w:ind w:left="1134"/>
        <w:jc w:val="both"/>
        <w:rPr>
          <w:rFonts w:ascii="Proxima Nova ExCn Rg" w:hAnsi="Proxima Nova ExCn Rg" w:cs="Calibri"/>
          <w:sz w:val="24"/>
          <w:szCs w:val="24"/>
        </w:rPr>
      </w:pPr>
      <w:r w:rsidRPr="00785F1E">
        <w:rPr>
          <w:rFonts w:ascii="Proxima Nova ExCn Rg" w:hAnsi="Proxima Nova ExCn Rg" w:cs="Calibri"/>
          <w:i/>
          <w:sz w:val="24"/>
          <w:szCs w:val="24"/>
        </w:rPr>
        <w:t xml:space="preserve">(источник информации: интернет-сайты рейтинговых агентств </w:t>
      </w:r>
      <w:hyperlink r:id="rId17" w:history="1">
        <w:proofErr w:type="gramStart"/>
        <w:r w:rsidRPr="00785F1E">
          <w:rPr>
            <w:rFonts w:ascii="Proxima Nova ExCn Rg" w:hAnsi="Proxima Nova ExCn Rg" w:cs="Calibri"/>
            <w:i/>
            <w:color w:val="0563C1"/>
            <w:sz w:val="24"/>
            <w:szCs w:val="24"/>
            <w:u w:val="single"/>
            <w:lang w:val="en-US"/>
          </w:rPr>
          <w:t>www</w:t>
        </w:r>
        <w:r w:rsidRPr="00785F1E">
          <w:rPr>
            <w:rFonts w:ascii="Proxima Nova ExCn Rg" w:hAnsi="Proxima Nova ExCn Rg" w:cs="Calibri"/>
            <w:i/>
            <w:color w:val="0563C1"/>
            <w:sz w:val="24"/>
            <w:szCs w:val="24"/>
            <w:u w:val="single"/>
          </w:rPr>
          <w:t>.</w:t>
        </w:r>
        <w:r w:rsidRPr="00785F1E">
          <w:rPr>
            <w:rFonts w:ascii="Proxima Nova ExCn Rg" w:hAnsi="Proxima Nova ExCn Rg" w:cs="Calibri"/>
            <w:i/>
            <w:color w:val="0563C1"/>
            <w:sz w:val="24"/>
            <w:szCs w:val="24"/>
            <w:u w:val="single"/>
            <w:lang w:val="en-US"/>
          </w:rPr>
          <w:t>standardandpoors</w:t>
        </w:r>
        <w:r w:rsidRPr="00785F1E">
          <w:rPr>
            <w:rFonts w:ascii="Proxima Nova ExCn Rg" w:hAnsi="Proxima Nova ExCn Rg" w:cs="Calibri"/>
            <w:i/>
            <w:color w:val="0563C1"/>
            <w:sz w:val="24"/>
            <w:szCs w:val="24"/>
            <w:u w:val="single"/>
          </w:rPr>
          <w:t>.</w:t>
        </w:r>
        <w:r w:rsidRPr="00785F1E">
          <w:rPr>
            <w:rFonts w:ascii="Proxima Nova ExCn Rg" w:hAnsi="Proxima Nova ExCn Rg" w:cs="Calibri"/>
            <w:i/>
            <w:color w:val="0563C1"/>
            <w:sz w:val="24"/>
            <w:szCs w:val="24"/>
            <w:u w:val="single"/>
            <w:lang w:val="en-US"/>
          </w:rPr>
          <w:t>com</w:t>
        </w:r>
      </w:hyperlink>
      <w:r w:rsidRPr="00785F1E">
        <w:rPr>
          <w:rFonts w:ascii="Proxima Nova ExCn Rg" w:hAnsi="Proxima Nova ExCn Rg" w:cs="Calibri"/>
          <w:i/>
          <w:sz w:val="24"/>
          <w:szCs w:val="24"/>
        </w:rPr>
        <w:t xml:space="preserve">,  </w:t>
      </w:r>
      <w:hyperlink r:id="rId18" w:history="1">
        <w:r w:rsidRPr="00785F1E">
          <w:rPr>
            <w:rFonts w:ascii="Proxima Nova ExCn Rg" w:hAnsi="Proxima Nova ExCn Rg" w:cs="Calibri"/>
            <w:i/>
            <w:color w:val="0563C1"/>
            <w:sz w:val="24"/>
            <w:szCs w:val="24"/>
            <w:u w:val="single"/>
            <w:lang w:val="en-US"/>
          </w:rPr>
          <w:t>www</w:t>
        </w:r>
        <w:r w:rsidRPr="00785F1E">
          <w:rPr>
            <w:rFonts w:ascii="Proxima Nova ExCn Rg" w:hAnsi="Proxima Nova ExCn Rg" w:cs="Calibri"/>
            <w:i/>
            <w:color w:val="0563C1"/>
            <w:sz w:val="24"/>
            <w:szCs w:val="24"/>
            <w:u w:val="single"/>
          </w:rPr>
          <w:t>.</w:t>
        </w:r>
        <w:r w:rsidRPr="00785F1E">
          <w:rPr>
            <w:rFonts w:ascii="Proxima Nova ExCn Rg" w:hAnsi="Proxima Nova ExCn Rg" w:cs="Calibri"/>
            <w:i/>
            <w:color w:val="0563C1"/>
            <w:sz w:val="24"/>
            <w:szCs w:val="24"/>
            <w:u w:val="single"/>
            <w:lang w:val="en-US"/>
          </w:rPr>
          <w:t>moodys</w:t>
        </w:r>
        <w:r w:rsidRPr="00785F1E">
          <w:rPr>
            <w:rFonts w:ascii="Proxima Nova ExCn Rg" w:hAnsi="Proxima Nova ExCn Rg" w:cs="Calibri"/>
            <w:i/>
            <w:color w:val="0563C1"/>
            <w:sz w:val="24"/>
            <w:szCs w:val="24"/>
            <w:u w:val="single"/>
          </w:rPr>
          <w:t>.</w:t>
        </w:r>
        <w:r w:rsidRPr="00785F1E">
          <w:rPr>
            <w:rFonts w:ascii="Proxima Nova ExCn Rg" w:hAnsi="Proxima Nova ExCn Rg" w:cs="Calibri"/>
            <w:i/>
            <w:color w:val="0563C1"/>
            <w:sz w:val="24"/>
            <w:szCs w:val="24"/>
            <w:u w:val="single"/>
            <w:lang w:val="en-US"/>
          </w:rPr>
          <w:t>com</w:t>
        </w:r>
        <w:proofErr w:type="gramEnd"/>
      </w:hyperlink>
      <w:r w:rsidRPr="00785F1E">
        <w:rPr>
          <w:rFonts w:ascii="Proxima Nova ExCn Rg" w:hAnsi="Proxima Nova ExCn Rg" w:cs="Calibri"/>
          <w:i/>
          <w:sz w:val="24"/>
          <w:szCs w:val="24"/>
        </w:rPr>
        <w:t xml:space="preserve">, </w:t>
      </w:r>
      <w:hyperlink r:id="rId19" w:history="1">
        <w:r w:rsidRPr="00785F1E">
          <w:rPr>
            <w:rFonts w:ascii="Proxima Nova ExCn Rg" w:hAnsi="Proxima Nova ExCn Rg" w:cs="Calibri"/>
            <w:i/>
            <w:color w:val="0563C1"/>
            <w:sz w:val="24"/>
            <w:szCs w:val="24"/>
            <w:u w:val="single"/>
            <w:lang w:val="en-US"/>
          </w:rPr>
          <w:t>www</w:t>
        </w:r>
        <w:r w:rsidRPr="00785F1E">
          <w:rPr>
            <w:rFonts w:ascii="Proxima Nova ExCn Rg" w:hAnsi="Proxima Nova ExCn Rg" w:cs="Calibri"/>
            <w:i/>
            <w:color w:val="0563C1"/>
            <w:sz w:val="24"/>
            <w:szCs w:val="24"/>
            <w:u w:val="single"/>
          </w:rPr>
          <w:t>.</w:t>
        </w:r>
        <w:proofErr w:type="spellStart"/>
        <w:r w:rsidRPr="00785F1E">
          <w:rPr>
            <w:rFonts w:ascii="Proxima Nova ExCn Rg" w:hAnsi="Proxima Nova ExCn Rg" w:cs="Calibri"/>
            <w:i/>
            <w:color w:val="0563C1"/>
            <w:sz w:val="24"/>
            <w:szCs w:val="24"/>
            <w:u w:val="single"/>
            <w:lang w:val="en-US"/>
          </w:rPr>
          <w:t>fitchratings</w:t>
        </w:r>
        <w:proofErr w:type="spellEnd"/>
        <w:r w:rsidRPr="00785F1E">
          <w:rPr>
            <w:rFonts w:ascii="Proxima Nova ExCn Rg" w:hAnsi="Proxima Nova ExCn Rg" w:cs="Calibri"/>
            <w:i/>
            <w:color w:val="0563C1"/>
            <w:sz w:val="24"/>
            <w:szCs w:val="24"/>
            <w:u w:val="single"/>
          </w:rPr>
          <w:t>.</w:t>
        </w:r>
        <w:r w:rsidRPr="00785F1E">
          <w:rPr>
            <w:rFonts w:ascii="Proxima Nova ExCn Rg" w:hAnsi="Proxima Nova ExCn Rg" w:cs="Calibri"/>
            <w:i/>
            <w:color w:val="0563C1"/>
            <w:sz w:val="24"/>
            <w:szCs w:val="24"/>
            <w:u w:val="single"/>
            <w:lang w:val="en-US"/>
          </w:rPr>
          <w:t>com</w:t>
        </w:r>
      </w:hyperlink>
      <w:r w:rsidRPr="00785F1E">
        <w:rPr>
          <w:rFonts w:ascii="Proxima Nova ExCn Rg" w:hAnsi="Proxima Nova ExCn Rg" w:cs="Calibri"/>
          <w:i/>
          <w:sz w:val="24"/>
          <w:szCs w:val="24"/>
        </w:rPr>
        <w:t>, либо указанные сайты с соответствующим расширением доменного имени в государстве, резидентом которого является банк)</w:t>
      </w:r>
    </w:p>
    <w:p w14:paraId="7DFA6AFD" w14:textId="77777777" w:rsidR="00522854" w:rsidRPr="00FD428E" w:rsidRDefault="00522854" w:rsidP="00785F1E">
      <w:pPr>
        <w:widowControl w:val="0"/>
        <w:autoSpaceDE w:val="0"/>
        <w:autoSpaceDN w:val="0"/>
        <w:spacing w:before="120" w:after="0" w:line="240" w:lineRule="auto"/>
        <w:ind w:firstLine="709"/>
        <w:jc w:val="both"/>
        <w:rPr>
          <w:rFonts w:ascii="Proxima Nova ExCn Rg" w:hAnsi="Proxima Nova ExCn Rg" w:cs="Calibri"/>
          <w:sz w:val="28"/>
          <w:szCs w:val="28"/>
        </w:rPr>
      </w:pPr>
      <w:r w:rsidRPr="00FD428E">
        <w:rPr>
          <w:rFonts w:ascii="Proxima Nova ExCn Rg" w:hAnsi="Proxima Nova ExCn Rg" w:cs="Calibri"/>
          <w:sz w:val="28"/>
          <w:szCs w:val="28"/>
        </w:rPr>
        <w:t xml:space="preserve">При отсутствии кредитного рейтинга, присвоенного одним из трех международных рейтинговых агентств </w:t>
      </w:r>
      <w:proofErr w:type="spellStart"/>
      <w:r w:rsidRPr="00FD428E">
        <w:rPr>
          <w:rFonts w:ascii="Proxima Nova ExCn Rg" w:hAnsi="Proxima Nova ExCn Rg" w:cs="Calibri"/>
          <w:sz w:val="28"/>
          <w:szCs w:val="28"/>
        </w:rPr>
        <w:t>Standard&amp;Poor’s</w:t>
      </w:r>
      <w:proofErr w:type="spellEnd"/>
      <w:r w:rsidRPr="00FD428E">
        <w:rPr>
          <w:rFonts w:ascii="Proxima Nova ExCn Rg" w:hAnsi="Proxima Nova ExCn Rg" w:cs="Calibri"/>
          <w:sz w:val="28"/>
          <w:szCs w:val="28"/>
        </w:rPr>
        <w:t xml:space="preserve">, </w:t>
      </w:r>
      <w:proofErr w:type="spellStart"/>
      <w:r w:rsidRPr="00FD428E">
        <w:rPr>
          <w:rFonts w:ascii="Proxima Nova ExCn Rg" w:hAnsi="Proxima Nova ExCn Rg" w:cs="Calibri"/>
          <w:sz w:val="28"/>
          <w:szCs w:val="28"/>
        </w:rPr>
        <w:t>Moody’s</w:t>
      </w:r>
      <w:proofErr w:type="spellEnd"/>
      <w:r w:rsidRPr="00FD428E">
        <w:rPr>
          <w:rFonts w:ascii="Proxima Nova ExCn Rg" w:hAnsi="Proxima Nova ExCn Rg" w:cs="Calibri"/>
          <w:sz w:val="28"/>
          <w:szCs w:val="28"/>
        </w:rPr>
        <w:t xml:space="preserve"> </w:t>
      </w:r>
      <w:proofErr w:type="spellStart"/>
      <w:r w:rsidRPr="00FD428E">
        <w:rPr>
          <w:rFonts w:ascii="Proxima Nova ExCn Rg" w:hAnsi="Proxima Nova ExCn Rg" w:cs="Calibri"/>
          <w:sz w:val="28"/>
          <w:szCs w:val="28"/>
        </w:rPr>
        <w:t>Investors</w:t>
      </w:r>
      <w:proofErr w:type="spellEnd"/>
      <w:r w:rsidRPr="00FD428E">
        <w:rPr>
          <w:rFonts w:ascii="Proxima Nova ExCn Rg" w:hAnsi="Proxima Nova ExCn Rg" w:cs="Calibri"/>
          <w:sz w:val="28"/>
          <w:szCs w:val="28"/>
        </w:rPr>
        <w:t xml:space="preserve"> </w:t>
      </w:r>
      <w:proofErr w:type="spellStart"/>
      <w:r w:rsidRPr="00FD428E">
        <w:rPr>
          <w:rFonts w:ascii="Proxima Nova ExCn Rg" w:hAnsi="Proxima Nova ExCn Rg" w:cs="Calibri"/>
          <w:sz w:val="28"/>
          <w:szCs w:val="28"/>
        </w:rPr>
        <w:t>Service</w:t>
      </w:r>
      <w:proofErr w:type="spellEnd"/>
      <w:r w:rsidRPr="00FD428E">
        <w:rPr>
          <w:rFonts w:ascii="Proxima Nova ExCn Rg" w:hAnsi="Proxima Nova ExCn Rg" w:cs="Calibri"/>
          <w:sz w:val="28"/>
          <w:szCs w:val="28"/>
        </w:rPr>
        <w:t xml:space="preserve">, </w:t>
      </w:r>
      <w:proofErr w:type="spellStart"/>
      <w:r w:rsidRPr="00FD428E">
        <w:rPr>
          <w:rFonts w:ascii="Proxima Nova ExCn Rg" w:hAnsi="Proxima Nova ExCn Rg" w:cs="Calibri"/>
          <w:sz w:val="28"/>
          <w:szCs w:val="28"/>
        </w:rPr>
        <w:t>Fitch</w:t>
      </w:r>
      <w:proofErr w:type="spellEnd"/>
      <w:r w:rsidRPr="00FD428E">
        <w:rPr>
          <w:rFonts w:ascii="Proxima Nova ExCn Rg" w:hAnsi="Proxima Nova ExCn Rg" w:cs="Calibri"/>
          <w:sz w:val="28"/>
          <w:szCs w:val="28"/>
        </w:rPr>
        <w:t xml:space="preserve"> </w:t>
      </w:r>
      <w:proofErr w:type="spellStart"/>
      <w:r w:rsidRPr="00FD428E">
        <w:rPr>
          <w:rFonts w:ascii="Proxima Nova ExCn Rg" w:hAnsi="Proxima Nova ExCn Rg" w:cs="Calibri"/>
          <w:sz w:val="28"/>
          <w:szCs w:val="28"/>
        </w:rPr>
        <w:t>Ratings</w:t>
      </w:r>
      <w:proofErr w:type="spellEnd"/>
      <w:r w:rsidRPr="00FD428E">
        <w:rPr>
          <w:rFonts w:ascii="Proxima Nova ExCn Rg" w:hAnsi="Proxima Nova ExCn Rg" w:cs="Calibri"/>
          <w:sz w:val="28"/>
          <w:szCs w:val="28"/>
        </w:rPr>
        <w:t xml:space="preserve"> банк должен входить в первую тройку банков страны (по критерию величины активов), резидентом которой он является.</w:t>
      </w:r>
    </w:p>
    <w:p w14:paraId="0AE759E9" w14:textId="77777777" w:rsidR="00522854" w:rsidRPr="00785F1E" w:rsidRDefault="00522854" w:rsidP="006A1352">
      <w:pPr>
        <w:widowControl w:val="0"/>
        <w:autoSpaceDE w:val="0"/>
        <w:autoSpaceDN w:val="0"/>
        <w:spacing w:before="120" w:after="0" w:line="240" w:lineRule="auto"/>
        <w:ind w:left="1134"/>
        <w:jc w:val="both"/>
        <w:rPr>
          <w:rFonts w:ascii="Proxima Nova ExCn Rg" w:hAnsi="Proxima Nova ExCn Rg" w:cs="Calibri"/>
          <w:kern w:val="28"/>
          <w:sz w:val="24"/>
          <w:szCs w:val="24"/>
        </w:rPr>
      </w:pPr>
      <w:r w:rsidRPr="00785F1E">
        <w:rPr>
          <w:rFonts w:ascii="Proxima Nova ExCn Rg" w:hAnsi="Proxima Nova ExCn Rg" w:cs="Calibri"/>
          <w:i/>
          <w:sz w:val="24"/>
          <w:szCs w:val="24"/>
        </w:rPr>
        <w:t>(источник информации: интернет-сайт уполномоченного органа)</w:t>
      </w:r>
    </w:p>
    <w:p w14:paraId="6870E5A2" w14:textId="5D6288B2" w:rsidR="00522854" w:rsidRPr="00FD428E" w:rsidRDefault="00785F1E" w:rsidP="006A1352">
      <w:pPr>
        <w:pStyle w:val="a6"/>
        <w:widowControl w:val="0"/>
        <w:numPr>
          <w:ilvl w:val="0"/>
          <w:numId w:val="26"/>
        </w:numPr>
        <w:autoSpaceDE w:val="0"/>
        <w:autoSpaceDN w:val="0"/>
        <w:spacing w:before="120" w:after="0" w:line="240" w:lineRule="auto"/>
        <w:ind w:left="1134" w:hanging="567"/>
        <w:jc w:val="both"/>
        <w:rPr>
          <w:rFonts w:ascii="Proxima Nova ExCn Rg" w:hAnsi="Proxima Nova ExCn Rg" w:cs="Calibri"/>
          <w:sz w:val="28"/>
          <w:szCs w:val="28"/>
        </w:rPr>
      </w:pPr>
      <w:r>
        <w:rPr>
          <w:rFonts w:ascii="Proxima Nova ExCn Rg" w:hAnsi="Proxima Nova ExCn Rg" w:cs="Calibri"/>
          <w:sz w:val="28"/>
          <w:szCs w:val="28"/>
        </w:rPr>
        <w:t>Р</w:t>
      </w:r>
      <w:r w:rsidR="00522854" w:rsidRPr="00FD428E">
        <w:rPr>
          <w:rFonts w:ascii="Proxima Nova ExCn Rg" w:hAnsi="Proxima Nova ExCn Rg" w:cs="Calibri"/>
          <w:sz w:val="28"/>
          <w:szCs w:val="28"/>
        </w:rPr>
        <w:t>азмер обеспечиваемого обязательства (сумма гарантии) по одному договору должен составляет не более 5 % от величины собственного капитала банка на 1 января текущего года по публикуемой отчетности.</w:t>
      </w:r>
    </w:p>
    <w:p w14:paraId="09ADDEA8" w14:textId="4E265536" w:rsidR="00580B0F" w:rsidRPr="00785F1E" w:rsidRDefault="00522854" w:rsidP="006A1352">
      <w:pPr>
        <w:widowControl w:val="0"/>
        <w:autoSpaceDE w:val="0"/>
        <w:autoSpaceDN w:val="0"/>
        <w:spacing w:before="120" w:after="0" w:line="240" w:lineRule="auto"/>
        <w:ind w:left="1134"/>
        <w:jc w:val="both"/>
        <w:rPr>
          <w:rFonts w:ascii="Proxima Nova ExCn Rg" w:hAnsi="Proxima Nova ExCn Rg"/>
          <w:sz w:val="24"/>
          <w:szCs w:val="24"/>
        </w:rPr>
      </w:pPr>
      <w:r w:rsidRPr="00785F1E">
        <w:rPr>
          <w:rFonts w:ascii="Proxima Nova ExCn Rg" w:hAnsi="Proxima Nova ExCn Rg" w:cs="Calibri"/>
          <w:i/>
          <w:sz w:val="24"/>
          <w:szCs w:val="24"/>
        </w:rPr>
        <w:t>(источник информации: интернет-сайт уполномоченного органа)</w:t>
      </w:r>
    </w:p>
    <w:sectPr w:rsidR="00580B0F" w:rsidRPr="00785F1E" w:rsidSect="00785560">
      <w:footerReference w:type="default" r:id="rId2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5C81E4" w14:textId="77777777" w:rsidR="00A34AB7" w:rsidRDefault="00A34AB7" w:rsidP="00547CAD">
      <w:pPr>
        <w:spacing w:after="0" w:line="240" w:lineRule="auto"/>
      </w:pPr>
      <w:r>
        <w:separator/>
      </w:r>
    </w:p>
  </w:endnote>
  <w:endnote w:type="continuationSeparator" w:id="0">
    <w:p w14:paraId="1A42C324" w14:textId="77777777" w:rsidR="00A34AB7" w:rsidRDefault="00A34AB7" w:rsidP="0054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56603048"/>
      <w:docPartObj>
        <w:docPartGallery w:val="Page Numbers (Bottom of Page)"/>
        <w:docPartUnique/>
      </w:docPartObj>
    </w:sdtPr>
    <w:sdtEndPr>
      <w:rPr>
        <w:rFonts w:ascii="Proxima Nova ExCn Rg" w:hAnsi="Proxima Nova ExCn Rg"/>
        <w:sz w:val="28"/>
        <w:szCs w:val="28"/>
      </w:rPr>
    </w:sdtEndPr>
    <w:sdtContent>
      <w:p w14:paraId="067E8290" w14:textId="77777777" w:rsidR="00E14F24" w:rsidRPr="00522854" w:rsidRDefault="007E32BE">
        <w:pPr>
          <w:pStyle w:val="aa"/>
          <w:jc w:val="right"/>
          <w:rPr>
            <w:rFonts w:ascii="Proxima Nova ExCn Rg" w:hAnsi="Proxima Nova ExCn Rg"/>
            <w:sz w:val="28"/>
            <w:szCs w:val="28"/>
          </w:rPr>
        </w:pPr>
        <w:r w:rsidRPr="00522854">
          <w:rPr>
            <w:rFonts w:ascii="Proxima Nova ExCn Rg" w:hAnsi="Proxima Nova ExCn Rg"/>
            <w:sz w:val="28"/>
            <w:szCs w:val="28"/>
          </w:rPr>
          <w:fldChar w:fldCharType="begin"/>
        </w:r>
        <w:r w:rsidR="00E14F24" w:rsidRPr="00522854">
          <w:rPr>
            <w:rFonts w:ascii="Proxima Nova ExCn Rg" w:hAnsi="Proxima Nova ExCn Rg"/>
            <w:sz w:val="28"/>
            <w:szCs w:val="28"/>
          </w:rPr>
          <w:instrText xml:space="preserve"> PAGE   \* MERGEFORMAT </w:instrText>
        </w:r>
        <w:r w:rsidRPr="00522854">
          <w:rPr>
            <w:rFonts w:ascii="Proxima Nova ExCn Rg" w:hAnsi="Proxima Nova ExCn Rg"/>
            <w:sz w:val="28"/>
            <w:szCs w:val="28"/>
          </w:rPr>
          <w:fldChar w:fldCharType="separate"/>
        </w:r>
        <w:r w:rsidR="005C573A">
          <w:rPr>
            <w:rFonts w:ascii="Proxima Nova ExCn Rg" w:hAnsi="Proxima Nova ExCn Rg"/>
            <w:noProof/>
            <w:sz w:val="28"/>
            <w:szCs w:val="28"/>
          </w:rPr>
          <w:t>3</w:t>
        </w:r>
        <w:r w:rsidRPr="00522854">
          <w:rPr>
            <w:rFonts w:ascii="Proxima Nova ExCn Rg" w:hAnsi="Proxima Nova ExCn Rg"/>
            <w:noProof/>
            <w:sz w:val="28"/>
            <w:szCs w:val="28"/>
          </w:rPr>
          <w:fldChar w:fldCharType="end"/>
        </w:r>
      </w:p>
    </w:sdtContent>
  </w:sdt>
  <w:p w14:paraId="3E637F2B" w14:textId="77777777" w:rsidR="00E14F24" w:rsidRDefault="00E14F2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B3598C" w14:textId="77777777" w:rsidR="00A34AB7" w:rsidRDefault="00A34AB7" w:rsidP="00547CAD">
      <w:pPr>
        <w:spacing w:after="0" w:line="240" w:lineRule="auto"/>
      </w:pPr>
      <w:r>
        <w:separator/>
      </w:r>
    </w:p>
  </w:footnote>
  <w:footnote w:type="continuationSeparator" w:id="0">
    <w:p w14:paraId="494F68AB" w14:textId="77777777" w:rsidR="00A34AB7" w:rsidRDefault="00A34AB7" w:rsidP="00547C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7BFAA43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985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5"/>
      <w:lvlText w:val="(%4)"/>
      <w:lvlJc w:val="left"/>
      <w:pPr>
        <w:ind w:left="1986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90776CC"/>
    <w:multiLevelType w:val="hybridMultilevel"/>
    <w:tmpl w:val="A93C0C98"/>
    <w:lvl w:ilvl="0" w:tplc="1F263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02826"/>
    <w:multiLevelType w:val="multilevel"/>
    <w:tmpl w:val="7D524A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675418"/>
    <w:multiLevelType w:val="hybridMultilevel"/>
    <w:tmpl w:val="BA62F154"/>
    <w:lvl w:ilvl="0" w:tplc="4CF48C36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710AA8"/>
    <w:multiLevelType w:val="multilevel"/>
    <w:tmpl w:val="FD624CD0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74" w:hanging="720"/>
      </w:pPr>
      <w:rPr>
        <w:rFonts w:cs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5" w15:restartNumberingAfterBreak="0">
    <w:nsid w:val="17D91FBB"/>
    <w:multiLevelType w:val="hybridMultilevel"/>
    <w:tmpl w:val="192E70CC"/>
    <w:lvl w:ilvl="0" w:tplc="DBE8DD42">
      <w:start w:val="1"/>
      <w:numFmt w:val="decimal"/>
      <w:lvlText w:val="1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ABF579A"/>
    <w:multiLevelType w:val="multilevel"/>
    <w:tmpl w:val="0CC8CF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1D021AA6"/>
    <w:multiLevelType w:val="hybridMultilevel"/>
    <w:tmpl w:val="EFD2F9C2"/>
    <w:lvl w:ilvl="0" w:tplc="450ADC5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3284A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B612B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7BABCC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D3E7C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BE0708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395E2DB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9CE65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4819D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1C3264"/>
    <w:multiLevelType w:val="hybridMultilevel"/>
    <w:tmpl w:val="C6740B0E"/>
    <w:lvl w:ilvl="0" w:tplc="9110B06C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22D15753"/>
    <w:multiLevelType w:val="multilevel"/>
    <w:tmpl w:val="ADF63A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FBC069B"/>
    <w:multiLevelType w:val="hybridMultilevel"/>
    <w:tmpl w:val="265A9D82"/>
    <w:lvl w:ilvl="0" w:tplc="4CF48C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D0F2CB5"/>
    <w:multiLevelType w:val="multilevel"/>
    <w:tmpl w:val="D5A0F71C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Calibri" w:hint="default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12" w15:restartNumberingAfterBreak="0">
    <w:nsid w:val="3F5324D4"/>
    <w:multiLevelType w:val="multilevel"/>
    <w:tmpl w:val="F2ECDF1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3" w15:restartNumberingAfterBreak="0">
    <w:nsid w:val="3FB12853"/>
    <w:multiLevelType w:val="hybridMultilevel"/>
    <w:tmpl w:val="329A85DA"/>
    <w:lvl w:ilvl="0" w:tplc="038695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39276A3"/>
    <w:multiLevelType w:val="hybridMultilevel"/>
    <w:tmpl w:val="4C9689F2"/>
    <w:lvl w:ilvl="0" w:tplc="E35A9616">
      <w:start w:val="1"/>
      <w:numFmt w:val="russianLower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5" w15:restartNumberingAfterBreak="0">
    <w:nsid w:val="49383914"/>
    <w:multiLevelType w:val="hybridMultilevel"/>
    <w:tmpl w:val="0936BD50"/>
    <w:lvl w:ilvl="0" w:tplc="4156F726">
      <w:start w:val="1"/>
      <w:numFmt w:val="upperRoman"/>
      <w:lvlText w:val="%1."/>
      <w:lvlJc w:val="left"/>
      <w:pPr>
        <w:ind w:left="14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6" w15:restartNumberingAfterBreak="0">
    <w:nsid w:val="4C21468C"/>
    <w:multiLevelType w:val="multilevel"/>
    <w:tmpl w:val="755602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40579E6"/>
    <w:multiLevelType w:val="hybridMultilevel"/>
    <w:tmpl w:val="7E6A3C7C"/>
    <w:lvl w:ilvl="0" w:tplc="4CF48C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1227ED"/>
    <w:multiLevelType w:val="hybridMultilevel"/>
    <w:tmpl w:val="DA7A0924"/>
    <w:lvl w:ilvl="0" w:tplc="4CF48C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EC6A0E"/>
    <w:multiLevelType w:val="hybridMultilevel"/>
    <w:tmpl w:val="9014F2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9874471A">
      <w:start w:val="1"/>
      <w:numFmt w:val="decimal"/>
      <w:lvlText w:val="1.%2"/>
      <w:lvlJc w:val="left"/>
      <w:pPr>
        <w:ind w:left="2149" w:hanging="360"/>
      </w:pPr>
      <w:rPr>
        <w:rFonts w:hint="default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3B73F2C"/>
    <w:multiLevelType w:val="hybridMultilevel"/>
    <w:tmpl w:val="59463E44"/>
    <w:lvl w:ilvl="0" w:tplc="4CF48C36">
      <w:start w:val="1"/>
      <w:numFmt w:val="bullet"/>
      <w:lvlText w:val="-"/>
      <w:lvlJc w:val="left"/>
      <w:pPr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6452726D"/>
    <w:multiLevelType w:val="hybridMultilevel"/>
    <w:tmpl w:val="3800CE06"/>
    <w:lvl w:ilvl="0" w:tplc="04190013">
      <w:start w:val="1"/>
      <w:numFmt w:val="upperRoman"/>
      <w:lvlText w:val="%1."/>
      <w:lvlJc w:val="righ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2" w15:restartNumberingAfterBreak="0">
    <w:nsid w:val="69280227"/>
    <w:multiLevelType w:val="hybridMultilevel"/>
    <w:tmpl w:val="A7A4B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5230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0427664"/>
    <w:multiLevelType w:val="hybridMultilevel"/>
    <w:tmpl w:val="60DAFAAE"/>
    <w:lvl w:ilvl="0" w:tplc="FB28E80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7907AB"/>
    <w:multiLevelType w:val="hybridMultilevel"/>
    <w:tmpl w:val="93B6439C"/>
    <w:lvl w:ilvl="0" w:tplc="0419000F">
      <w:start w:val="1"/>
      <w:numFmt w:val="decimal"/>
      <w:lvlText w:val="%1."/>
      <w:lvlJc w:val="left"/>
      <w:pPr>
        <w:ind w:left="2190" w:hanging="360"/>
      </w:pPr>
    </w:lvl>
    <w:lvl w:ilvl="1" w:tplc="04190019" w:tentative="1">
      <w:start w:val="1"/>
      <w:numFmt w:val="lowerLetter"/>
      <w:lvlText w:val="%2."/>
      <w:lvlJc w:val="left"/>
      <w:pPr>
        <w:ind w:left="2910" w:hanging="360"/>
      </w:pPr>
    </w:lvl>
    <w:lvl w:ilvl="2" w:tplc="0419001B" w:tentative="1">
      <w:start w:val="1"/>
      <w:numFmt w:val="lowerRoman"/>
      <w:lvlText w:val="%3."/>
      <w:lvlJc w:val="right"/>
      <w:pPr>
        <w:ind w:left="3630" w:hanging="180"/>
      </w:pPr>
    </w:lvl>
    <w:lvl w:ilvl="3" w:tplc="0419000F" w:tentative="1">
      <w:start w:val="1"/>
      <w:numFmt w:val="decimal"/>
      <w:lvlText w:val="%4."/>
      <w:lvlJc w:val="left"/>
      <w:pPr>
        <w:ind w:left="4350" w:hanging="360"/>
      </w:pPr>
    </w:lvl>
    <w:lvl w:ilvl="4" w:tplc="04190019" w:tentative="1">
      <w:start w:val="1"/>
      <w:numFmt w:val="lowerLetter"/>
      <w:lvlText w:val="%5."/>
      <w:lvlJc w:val="left"/>
      <w:pPr>
        <w:ind w:left="5070" w:hanging="360"/>
      </w:pPr>
    </w:lvl>
    <w:lvl w:ilvl="5" w:tplc="0419001B" w:tentative="1">
      <w:start w:val="1"/>
      <w:numFmt w:val="lowerRoman"/>
      <w:lvlText w:val="%6."/>
      <w:lvlJc w:val="right"/>
      <w:pPr>
        <w:ind w:left="5790" w:hanging="180"/>
      </w:pPr>
    </w:lvl>
    <w:lvl w:ilvl="6" w:tplc="0419000F" w:tentative="1">
      <w:start w:val="1"/>
      <w:numFmt w:val="decimal"/>
      <w:lvlText w:val="%7."/>
      <w:lvlJc w:val="left"/>
      <w:pPr>
        <w:ind w:left="6510" w:hanging="360"/>
      </w:pPr>
    </w:lvl>
    <w:lvl w:ilvl="7" w:tplc="04190019" w:tentative="1">
      <w:start w:val="1"/>
      <w:numFmt w:val="lowerLetter"/>
      <w:lvlText w:val="%8."/>
      <w:lvlJc w:val="left"/>
      <w:pPr>
        <w:ind w:left="7230" w:hanging="360"/>
      </w:pPr>
    </w:lvl>
    <w:lvl w:ilvl="8" w:tplc="0419001B" w:tentative="1">
      <w:start w:val="1"/>
      <w:numFmt w:val="lowerRoman"/>
      <w:lvlText w:val="%9."/>
      <w:lvlJc w:val="right"/>
      <w:pPr>
        <w:ind w:left="7950" w:hanging="180"/>
      </w:pPr>
    </w:lvl>
  </w:abstractNum>
  <w:num w:numId="1">
    <w:abstractNumId w:val="24"/>
  </w:num>
  <w:num w:numId="2">
    <w:abstractNumId w:val="7"/>
  </w:num>
  <w:num w:numId="3">
    <w:abstractNumId w:val="20"/>
  </w:num>
  <w:num w:numId="4">
    <w:abstractNumId w:val="2"/>
  </w:num>
  <w:num w:numId="5">
    <w:abstractNumId w:val="16"/>
  </w:num>
  <w:num w:numId="6">
    <w:abstractNumId w:val="1"/>
  </w:num>
  <w:num w:numId="7">
    <w:abstractNumId w:val="12"/>
  </w:num>
  <w:num w:numId="8">
    <w:abstractNumId w:val="17"/>
  </w:num>
  <w:num w:numId="9">
    <w:abstractNumId w:val="22"/>
  </w:num>
  <w:num w:numId="10">
    <w:abstractNumId w:val="9"/>
  </w:num>
  <w:num w:numId="11">
    <w:abstractNumId w:val="10"/>
  </w:num>
  <w:num w:numId="12">
    <w:abstractNumId w:val="14"/>
  </w:num>
  <w:num w:numId="13">
    <w:abstractNumId w:val="13"/>
  </w:num>
  <w:num w:numId="14">
    <w:abstractNumId w:val="8"/>
  </w:num>
  <w:num w:numId="15">
    <w:abstractNumId w:val="3"/>
  </w:num>
  <w:num w:numId="16">
    <w:abstractNumId w:val="11"/>
  </w:num>
  <w:num w:numId="17">
    <w:abstractNumId w:val="4"/>
  </w:num>
  <w:num w:numId="18">
    <w:abstractNumId w:val="15"/>
  </w:num>
  <w:num w:numId="19">
    <w:abstractNumId w:val="23"/>
  </w:num>
  <w:num w:numId="20">
    <w:abstractNumId w:val="18"/>
  </w:num>
  <w:num w:numId="21">
    <w:abstractNumId w:val="6"/>
  </w:num>
  <w:num w:numId="22">
    <w:abstractNumId w:val="0"/>
  </w:num>
  <w:num w:numId="23">
    <w:abstractNumId w:val="19"/>
  </w:num>
  <w:num w:numId="24">
    <w:abstractNumId w:val="21"/>
  </w:num>
  <w:num w:numId="25">
    <w:abstractNumId w:val="25"/>
  </w:num>
  <w:num w:numId="26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Кузнецов Виталий Викторович">
    <w15:presenceInfo w15:providerId="AD" w15:userId="S-1-5-21-1790252158-1609965845-3164239161-88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42A"/>
    <w:rsid w:val="00002315"/>
    <w:rsid w:val="00006A10"/>
    <w:rsid w:val="00006F09"/>
    <w:rsid w:val="00010BF1"/>
    <w:rsid w:val="00020CB9"/>
    <w:rsid w:val="000401DE"/>
    <w:rsid w:val="00040DAD"/>
    <w:rsid w:val="00041B0F"/>
    <w:rsid w:val="000455EC"/>
    <w:rsid w:val="00055558"/>
    <w:rsid w:val="0006073C"/>
    <w:rsid w:val="0006556F"/>
    <w:rsid w:val="0007177F"/>
    <w:rsid w:val="00081D8E"/>
    <w:rsid w:val="00084C75"/>
    <w:rsid w:val="000B1950"/>
    <w:rsid w:val="000B263A"/>
    <w:rsid w:val="000B2826"/>
    <w:rsid w:val="000D630B"/>
    <w:rsid w:val="000E138E"/>
    <w:rsid w:val="000E4BB0"/>
    <w:rsid w:val="000E691F"/>
    <w:rsid w:val="000F0B8C"/>
    <w:rsid w:val="0010710D"/>
    <w:rsid w:val="001140F9"/>
    <w:rsid w:val="001202CD"/>
    <w:rsid w:val="00123089"/>
    <w:rsid w:val="00123EF0"/>
    <w:rsid w:val="001457A2"/>
    <w:rsid w:val="0014679E"/>
    <w:rsid w:val="00152486"/>
    <w:rsid w:val="00152D05"/>
    <w:rsid w:val="00157B6E"/>
    <w:rsid w:val="00162CBD"/>
    <w:rsid w:val="0017262D"/>
    <w:rsid w:val="00176DA7"/>
    <w:rsid w:val="00186D9E"/>
    <w:rsid w:val="001A7C28"/>
    <w:rsid w:val="001B1965"/>
    <w:rsid w:val="001C1DC6"/>
    <w:rsid w:val="001E0BDD"/>
    <w:rsid w:val="00203707"/>
    <w:rsid w:val="00221298"/>
    <w:rsid w:val="002276A6"/>
    <w:rsid w:val="002309A9"/>
    <w:rsid w:val="00232D8C"/>
    <w:rsid w:val="00234084"/>
    <w:rsid w:val="00237580"/>
    <w:rsid w:val="00257230"/>
    <w:rsid w:val="00265AB6"/>
    <w:rsid w:val="00284D33"/>
    <w:rsid w:val="002939EE"/>
    <w:rsid w:val="002A7DF1"/>
    <w:rsid w:val="002C4114"/>
    <w:rsid w:val="002C6EA7"/>
    <w:rsid w:val="002C74C2"/>
    <w:rsid w:val="002D1720"/>
    <w:rsid w:val="003138D0"/>
    <w:rsid w:val="0032791A"/>
    <w:rsid w:val="00336A75"/>
    <w:rsid w:val="0034237B"/>
    <w:rsid w:val="00343A08"/>
    <w:rsid w:val="003441A9"/>
    <w:rsid w:val="00345A1C"/>
    <w:rsid w:val="00353364"/>
    <w:rsid w:val="00357936"/>
    <w:rsid w:val="0037226D"/>
    <w:rsid w:val="003A5BEE"/>
    <w:rsid w:val="003A782B"/>
    <w:rsid w:val="003B074D"/>
    <w:rsid w:val="003C277E"/>
    <w:rsid w:val="003C72C3"/>
    <w:rsid w:val="003D5146"/>
    <w:rsid w:val="00406791"/>
    <w:rsid w:val="00441F51"/>
    <w:rsid w:val="00451B34"/>
    <w:rsid w:val="00456E0F"/>
    <w:rsid w:val="00474102"/>
    <w:rsid w:val="004771A3"/>
    <w:rsid w:val="004910DE"/>
    <w:rsid w:val="004B004C"/>
    <w:rsid w:val="004B56F8"/>
    <w:rsid w:val="004D051C"/>
    <w:rsid w:val="004D49C3"/>
    <w:rsid w:val="004E4505"/>
    <w:rsid w:val="004F43C7"/>
    <w:rsid w:val="00500EAB"/>
    <w:rsid w:val="00513959"/>
    <w:rsid w:val="00522854"/>
    <w:rsid w:val="00527DFA"/>
    <w:rsid w:val="005327AC"/>
    <w:rsid w:val="00535F93"/>
    <w:rsid w:val="005418D2"/>
    <w:rsid w:val="00541E70"/>
    <w:rsid w:val="00547CAD"/>
    <w:rsid w:val="005617E0"/>
    <w:rsid w:val="00571E05"/>
    <w:rsid w:val="00580B0F"/>
    <w:rsid w:val="00586570"/>
    <w:rsid w:val="005C573A"/>
    <w:rsid w:val="005D1284"/>
    <w:rsid w:val="005F547E"/>
    <w:rsid w:val="006060AA"/>
    <w:rsid w:val="00611AB6"/>
    <w:rsid w:val="00621FE7"/>
    <w:rsid w:val="00623ED1"/>
    <w:rsid w:val="00623FE0"/>
    <w:rsid w:val="00627A99"/>
    <w:rsid w:val="006338D9"/>
    <w:rsid w:val="00635DC9"/>
    <w:rsid w:val="0063620D"/>
    <w:rsid w:val="00650E29"/>
    <w:rsid w:val="00651E6B"/>
    <w:rsid w:val="0065373E"/>
    <w:rsid w:val="00664C85"/>
    <w:rsid w:val="00664DB6"/>
    <w:rsid w:val="006667B2"/>
    <w:rsid w:val="00697113"/>
    <w:rsid w:val="006A0FBD"/>
    <w:rsid w:val="006A1352"/>
    <w:rsid w:val="006A208E"/>
    <w:rsid w:val="006B36B7"/>
    <w:rsid w:val="006B6E99"/>
    <w:rsid w:val="006C249F"/>
    <w:rsid w:val="006C69C6"/>
    <w:rsid w:val="006D01F3"/>
    <w:rsid w:val="007042E1"/>
    <w:rsid w:val="00731CBC"/>
    <w:rsid w:val="0074055E"/>
    <w:rsid w:val="007440D9"/>
    <w:rsid w:val="00750C8C"/>
    <w:rsid w:val="00777102"/>
    <w:rsid w:val="00785560"/>
    <w:rsid w:val="00785F1E"/>
    <w:rsid w:val="007B553B"/>
    <w:rsid w:val="007B6CDE"/>
    <w:rsid w:val="007D4902"/>
    <w:rsid w:val="007E32BE"/>
    <w:rsid w:val="007E3638"/>
    <w:rsid w:val="007F7AAB"/>
    <w:rsid w:val="00807B12"/>
    <w:rsid w:val="0083049B"/>
    <w:rsid w:val="00837646"/>
    <w:rsid w:val="00872B0E"/>
    <w:rsid w:val="008800BD"/>
    <w:rsid w:val="0088681A"/>
    <w:rsid w:val="00894A17"/>
    <w:rsid w:val="00894AF9"/>
    <w:rsid w:val="008957C0"/>
    <w:rsid w:val="008D3E58"/>
    <w:rsid w:val="008E27F0"/>
    <w:rsid w:val="008E73D5"/>
    <w:rsid w:val="00911B87"/>
    <w:rsid w:val="009205A2"/>
    <w:rsid w:val="00920F16"/>
    <w:rsid w:val="00930085"/>
    <w:rsid w:val="00931385"/>
    <w:rsid w:val="009334D9"/>
    <w:rsid w:val="00944571"/>
    <w:rsid w:val="00963CA9"/>
    <w:rsid w:val="009804CC"/>
    <w:rsid w:val="00991ADD"/>
    <w:rsid w:val="009945A3"/>
    <w:rsid w:val="00997CF8"/>
    <w:rsid w:val="009C1A5B"/>
    <w:rsid w:val="009C74F0"/>
    <w:rsid w:val="009F7F23"/>
    <w:rsid w:val="00A10ACE"/>
    <w:rsid w:val="00A2002D"/>
    <w:rsid w:val="00A21E55"/>
    <w:rsid w:val="00A34AB7"/>
    <w:rsid w:val="00A35A9A"/>
    <w:rsid w:val="00A3659B"/>
    <w:rsid w:val="00A64F23"/>
    <w:rsid w:val="00A71F8B"/>
    <w:rsid w:val="00A77EE0"/>
    <w:rsid w:val="00A845A8"/>
    <w:rsid w:val="00A95100"/>
    <w:rsid w:val="00AA7425"/>
    <w:rsid w:val="00AC4D2D"/>
    <w:rsid w:val="00AD5C91"/>
    <w:rsid w:val="00AE323B"/>
    <w:rsid w:val="00B032A1"/>
    <w:rsid w:val="00B07716"/>
    <w:rsid w:val="00B15273"/>
    <w:rsid w:val="00B1715D"/>
    <w:rsid w:val="00B17A92"/>
    <w:rsid w:val="00B23DAA"/>
    <w:rsid w:val="00B34183"/>
    <w:rsid w:val="00B411D1"/>
    <w:rsid w:val="00B4170E"/>
    <w:rsid w:val="00B42012"/>
    <w:rsid w:val="00B71896"/>
    <w:rsid w:val="00B72575"/>
    <w:rsid w:val="00BA26C1"/>
    <w:rsid w:val="00BB4FDF"/>
    <w:rsid w:val="00BC1CAD"/>
    <w:rsid w:val="00BC7BC5"/>
    <w:rsid w:val="00BD2F19"/>
    <w:rsid w:val="00BD3740"/>
    <w:rsid w:val="00BE0618"/>
    <w:rsid w:val="00BF33B5"/>
    <w:rsid w:val="00C1501D"/>
    <w:rsid w:val="00C2464C"/>
    <w:rsid w:val="00C3042A"/>
    <w:rsid w:val="00C444C5"/>
    <w:rsid w:val="00C50059"/>
    <w:rsid w:val="00C52348"/>
    <w:rsid w:val="00C53B99"/>
    <w:rsid w:val="00C72B06"/>
    <w:rsid w:val="00C778D5"/>
    <w:rsid w:val="00C835E0"/>
    <w:rsid w:val="00C84524"/>
    <w:rsid w:val="00C95774"/>
    <w:rsid w:val="00C95F6A"/>
    <w:rsid w:val="00CA3954"/>
    <w:rsid w:val="00CB050D"/>
    <w:rsid w:val="00CC085D"/>
    <w:rsid w:val="00CC23C9"/>
    <w:rsid w:val="00CC33CA"/>
    <w:rsid w:val="00CC6DF2"/>
    <w:rsid w:val="00CF5D93"/>
    <w:rsid w:val="00D00C04"/>
    <w:rsid w:val="00D0264B"/>
    <w:rsid w:val="00D10955"/>
    <w:rsid w:val="00D16E0B"/>
    <w:rsid w:val="00D17B7A"/>
    <w:rsid w:val="00D23FEC"/>
    <w:rsid w:val="00D4163F"/>
    <w:rsid w:val="00D875B7"/>
    <w:rsid w:val="00D9202B"/>
    <w:rsid w:val="00D9713D"/>
    <w:rsid w:val="00DA169D"/>
    <w:rsid w:val="00DB6F76"/>
    <w:rsid w:val="00DB7441"/>
    <w:rsid w:val="00DC5E55"/>
    <w:rsid w:val="00DE067B"/>
    <w:rsid w:val="00DE4BF5"/>
    <w:rsid w:val="00DF7DA3"/>
    <w:rsid w:val="00E00663"/>
    <w:rsid w:val="00E00D04"/>
    <w:rsid w:val="00E14F24"/>
    <w:rsid w:val="00E3030A"/>
    <w:rsid w:val="00E33563"/>
    <w:rsid w:val="00E33CAC"/>
    <w:rsid w:val="00E37314"/>
    <w:rsid w:val="00E461D4"/>
    <w:rsid w:val="00E512BE"/>
    <w:rsid w:val="00E55491"/>
    <w:rsid w:val="00E615A6"/>
    <w:rsid w:val="00E65093"/>
    <w:rsid w:val="00E70EFD"/>
    <w:rsid w:val="00E822DA"/>
    <w:rsid w:val="00E82E61"/>
    <w:rsid w:val="00EA0218"/>
    <w:rsid w:val="00EA655A"/>
    <w:rsid w:val="00EB02D8"/>
    <w:rsid w:val="00EB12DA"/>
    <w:rsid w:val="00EB14FB"/>
    <w:rsid w:val="00EB6BE2"/>
    <w:rsid w:val="00EC4C4C"/>
    <w:rsid w:val="00ED0989"/>
    <w:rsid w:val="00EE06F4"/>
    <w:rsid w:val="00EE692B"/>
    <w:rsid w:val="00F01927"/>
    <w:rsid w:val="00F14D01"/>
    <w:rsid w:val="00F2769A"/>
    <w:rsid w:val="00F33076"/>
    <w:rsid w:val="00F3655D"/>
    <w:rsid w:val="00F61B5D"/>
    <w:rsid w:val="00F73C69"/>
    <w:rsid w:val="00F8031E"/>
    <w:rsid w:val="00F838A7"/>
    <w:rsid w:val="00F9066B"/>
    <w:rsid w:val="00F92134"/>
    <w:rsid w:val="00FA2A77"/>
    <w:rsid w:val="00FA2B3B"/>
    <w:rsid w:val="00FD428E"/>
    <w:rsid w:val="00FE0C40"/>
    <w:rsid w:val="00FE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CF7F1E4"/>
  <w15:docId w15:val="{EDEEDFBB-50D0-44C2-941F-D76DDC235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140F9"/>
  </w:style>
  <w:style w:type="paragraph" w:styleId="20">
    <w:name w:val="heading 2"/>
    <w:basedOn w:val="a0"/>
    <w:link w:val="21"/>
    <w:uiPriority w:val="9"/>
    <w:qFormat/>
    <w:rsid w:val="00C500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0">
    <w:name w:val="heading 3"/>
    <w:basedOn w:val="a0"/>
    <w:link w:val="31"/>
    <w:uiPriority w:val="9"/>
    <w:qFormat/>
    <w:rsid w:val="00C500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C304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04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0"/>
    <w:link w:val="a5"/>
    <w:uiPriority w:val="99"/>
    <w:semiHidden/>
    <w:unhideWhenUsed/>
    <w:rsid w:val="00CC2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CC23C9"/>
    <w:rPr>
      <w:rFonts w:ascii="Segoe UI" w:hAnsi="Segoe UI" w:cs="Segoe UI"/>
      <w:sz w:val="18"/>
      <w:szCs w:val="18"/>
    </w:rPr>
  </w:style>
  <w:style w:type="paragraph" w:styleId="a6">
    <w:name w:val="List Paragraph"/>
    <w:basedOn w:val="a0"/>
    <w:uiPriority w:val="34"/>
    <w:qFormat/>
    <w:rsid w:val="00A845A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7">
    <w:name w:val="Hyperlink"/>
    <w:basedOn w:val="a1"/>
    <w:uiPriority w:val="99"/>
    <w:unhideWhenUsed/>
    <w:rsid w:val="00A845A8"/>
    <w:rPr>
      <w:color w:val="0563C1" w:themeColor="hyperlink"/>
      <w:u w:val="single"/>
    </w:rPr>
  </w:style>
  <w:style w:type="character" w:customStyle="1" w:styleId="FontStyle16">
    <w:name w:val="Font Style16"/>
    <w:basedOn w:val="a1"/>
    <w:uiPriority w:val="99"/>
    <w:rsid w:val="00A845A8"/>
    <w:rPr>
      <w:rFonts w:ascii="Times New Roman" w:hAnsi="Times New Roman" w:cs="Times New Roman" w:hint="default"/>
      <w:sz w:val="24"/>
      <w:szCs w:val="24"/>
    </w:rPr>
  </w:style>
  <w:style w:type="character" w:customStyle="1" w:styleId="21">
    <w:name w:val="Заголовок 2 Знак"/>
    <w:basedOn w:val="a1"/>
    <w:link w:val="20"/>
    <w:uiPriority w:val="9"/>
    <w:rsid w:val="00C500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1">
    <w:name w:val="Заголовок 3 Знак"/>
    <w:basedOn w:val="a1"/>
    <w:link w:val="30"/>
    <w:uiPriority w:val="9"/>
    <w:rsid w:val="00C500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FontStyle95">
    <w:name w:val="Font Style95"/>
    <w:basedOn w:val="a1"/>
    <w:uiPriority w:val="99"/>
    <w:rsid w:val="00C84524"/>
    <w:rPr>
      <w:rFonts w:ascii="Times New Roman" w:hAnsi="Times New Roman" w:cs="Times New Roman"/>
      <w:sz w:val="26"/>
      <w:szCs w:val="26"/>
    </w:rPr>
  </w:style>
  <w:style w:type="paragraph" w:styleId="a8">
    <w:name w:val="header"/>
    <w:basedOn w:val="a0"/>
    <w:link w:val="a9"/>
    <w:uiPriority w:val="99"/>
    <w:unhideWhenUsed/>
    <w:rsid w:val="0054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547CAD"/>
  </w:style>
  <w:style w:type="paragraph" w:styleId="aa">
    <w:name w:val="footer"/>
    <w:basedOn w:val="a0"/>
    <w:link w:val="ab"/>
    <w:uiPriority w:val="99"/>
    <w:unhideWhenUsed/>
    <w:rsid w:val="0054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547CAD"/>
  </w:style>
  <w:style w:type="paragraph" w:customStyle="1" w:styleId="3">
    <w:name w:val="[Ростех] Наименование Подраздела (Уровень 3)"/>
    <w:uiPriority w:val="99"/>
    <w:qFormat/>
    <w:rsid w:val="00A35A9A"/>
    <w:pPr>
      <w:keepNext/>
      <w:keepLines/>
      <w:numPr>
        <w:ilvl w:val="1"/>
        <w:numId w:val="22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A35A9A"/>
    <w:pPr>
      <w:keepNext/>
      <w:keepLines/>
      <w:numPr>
        <w:numId w:val="22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A35A9A"/>
    <w:pPr>
      <w:numPr>
        <w:ilvl w:val="5"/>
        <w:numId w:val="22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link w:val="50"/>
    <w:uiPriority w:val="99"/>
    <w:qFormat/>
    <w:rsid w:val="00A35A9A"/>
    <w:pPr>
      <w:numPr>
        <w:ilvl w:val="3"/>
        <w:numId w:val="22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50">
    <w:name w:val="[Ростех] Текст Подпункта (Уровень 5) Знак"/>
    <w:basedOn w:val="a1"/>
    <w:link w:val="5"/>
    <w:uiPriority w:val="99"/>
    <w:rsid w:val="00A35A9A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A35A9A"/>
    <w:pPr>
      <w:numPr>
        <w:ilvl w:val="4"/>
        <w:numId w:val="22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A35A9A"/>
    <w:pPr>
      <w:numPr>
        <w:ilvl w:val="2"/>
        <w:numId w:val="22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c">
    <w:name w:val="annotation reference"/>
    <w:basedOn w:val="a1"/>
    <w:uiPriority w:val="99"/>
    <w:semiHidden/>
    <w:unhideWhenUsed/>
    <w:rsid w:val="004B56F8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B56F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4B56F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B56F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B56F8"/>
    <w:rPr>
      <w:b/>
      <w:bCs/>
      <w:sz w:val="20"/>
      <w:szCs w:val="20"/>
    </w:rPr>
  </w:style>
  <w:style w:type="paragraph" w:styleId="af1">
    <w:name w:val="footnote text"/>
    <w:basedOn w:val="a0"/>
    <w:link w:val="af2"/>
    <w:uiPriority w:val="99"/>
    <w:unhideWhenUsed/>
    <w:rsid w:val="00CF5D93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1"/>
    <w:link w:val="af1"/>
    <w:uiPriority w:val="99"/>
    <w:rsid w:val="00CF5D93"/>
    <w:rPr>
      <w:sz w:val="20"/>
      <w:szCs w:val="20"/>
    </w:rPr>
  </w:style>
  <w:style w:type="character" w:styleId="af3">
    <w:name w:val="footnote reference"/>
    <w:basedOn w:val="a1"/>
    <w:uiPriority w:val="99"/>
    <w:semiHidden/>
    <w:unhideWhenUsed/>
    <w:rsid w:val="00CF5D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6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87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5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0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8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5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166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63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3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br.ru/banking_sector/otchetnost-kreditnykh-organizaciy/transparent/" TargetMode="External"/><Relationship Id="rId13" Type="http://schemas.openxmlformats.org/officeDocument/2006/relationships/hyperlink" Target="http://www.cbr.ru/banking_sector/otchetnost-kreditnykh-organizaciy/transparent/" TargetMode="External"/><Relationship Id="rId18" Type="http://schemas.openxmlformats.org/officeDocument/2006/relationships/hyperlink" Target="http://www.moodys.co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cbr.ru/banking_sector/otchetnost-kreditnykh-organizaciy/transparent/" TargetMode="External"/><Relationship Id="rId17" Type="http://schemas.openxmlformats.org/officeDocument/2006/relationships/hyperlink" Target="http://www.standardandpoors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br.ru/banking_sector/otchetnost-kreditnykh-organizaciy/transparent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br.ru/banking_sector/otchetnost-kreditnykh-organizaciy/transparen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br.ru/banking_sector/otchetnost-kreditnykh-organizaciy/transparent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cbr.ru/banking_sector/likvidbase/" TargetMode="External"/><Relationship Id="rId19" Type="http://schemas.openxmlformats.org/officeDocument/2006/relationships/hyperlink" Target="http://www.fitchratings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br.ru/banking_sector/otchetnost-kreditnykh-organizaciy/transparent/" TargetMode="External"/><Relationship Id="rId14" Type="http://schemas.openxmlformats.org/officeDocument/2006/relationships/hyperlink" Target="http://www.cbr.ru/banking_sector/otchetnost-kreditnykh-organizaciy/transparent/" TargetMode="Externa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EA45F-1959-43EA-8540-5A87C9269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DA3A8862</Template>
  <TotalTime>47</TotalTime>
  <Pages>3</Pages>
  <Words>1091</Words>
  <Characters>6220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7297</CharactersWithSpaces>
  <SharedDoc>false</SharedDoc>
  <HLinks>
    <vt:vector size="216" baseType="variant">
      <vt:variant>
        <vt:i4>5242959</vt:i4>
      </vt:variant>
      <vt:variant>
        <vt:i4>105</vt:i4>
      </vt:variant>
      <vt:variant>
        <vt:i4>0</vt:i4>
      </vt:variant>
      <vt:variant>
        <vt:i4>5</vt:i4>
      </vt:variant>
      <vt:variant>
        <vt:lpwstr>http://www.fitchratings.com/</vt:lpwstr>
      </vt:variant>
      <vt:variant>
        <vt:lpwstr/>
      </vt:variant>
      <vt:variant>
        <vt:i4>4063270</vt:i4>
      </vt:variant>
      <vt:variant>
        <vt:i4>102</vt:i4>
      </vt:variant>
      <vt:variant>
        <vt:i4>0</vt:i4>
      </vt:variant>
      <vt:variant>
        <vt:i4>5</vt:i4>
      </vt:variant>
      <vt:variant>
        <vt:lpwstr>http://www.moodys.com/</vt:lpwstr>
      </vt:variant>
      <vt:variant>
        <vt:lpwstr/>
      </vt:variant>
      <vt:variant>
        <vt:i4>5832771</vt:i4>
      </vt:variant>
      <vt:variant>
        <vt:i4>99</vt:i4>
      </vt:variant>
      <vt:variant>
        <vt:i4>0</vt:i4>
      </vt:variant>
      <vt:variant>
        <vt:i4>5</vt:i4>
      </vt:variant>
      <vt:variant>
        <vt:lpwstr>http://www.standardandpoors.com/</vt:lpwstr>
      </vt:variant>
      <vt:variant>
        <vt:lpwstr/>
      </vt:variant>
      <vt:variant>
        <vt:i4>6750313</vt:i4>
      </vt:variant>
      <vt:variant>
        <vt:i4>96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131076</vt:i4>
      </vt:variant>
      <vt:variant>
        <vt:i4>93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90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81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1507367</vt:i4>
      </vt:variant>
      <vt:variant>
        <vt:i4>78</vt:i4>
      </vt:variant>
      <vt:variant>
        <vt:i4>0</vt:i4>
      </vt:variant>
      <vt:variant>
        <vt:i4>5</vt:i4>
      </vt:variant>
      <vt:variant>
        <vt:lpwstr>http://www.asv.org.ru/insurance/banks_list/</vt:lpwstr>
      </vt:variant>
      <vt:variant>
        <vt:lpwstr/>
      </vt:variant>
      <vt:variant>
        <vt:i4>3866669</vt:i4>
      </vt:variant>
      <vt:variant>
        <vt:i4>75</vt:i4>
      </vt:variant>
      <vt:variant>
        <vt:i4>0</vt:i4>
      </vt:variant>
      <vt:variant>
        <vt:i4>5</vt:i4>
      </vt:variant>
      <vt:variant>
        <vt:lpwstr>http://cbr.ru/credit/likvidbase/LikvidBase.aspx</vt:lpwstr>
      </vt:variant>
      <vt:variant>
        <vt:lpwstr/>
      </vt:variant>
      <vt:variant>
        <vt:i4>131076</vt:i4>
      </vt:variant>
      <vt:variant>
        <vt:i4>72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6750313</vt:i4>
      </vt:variant>
      <vt:variant>
        <vt:i4>69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131076</vt:i4>
      </vt:variant>
      <vt:variant>
        <vt:i4>66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51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48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393218</vt:i4>
      </vt:variant>
      <vt:variant>
        <vt:i4>45</vt:i4>
      </vt:variant>
      <vt:variant>
        <vt:i4>0</vt:i4>
      </vt:variant>
      <vt:variant>
        <vt:i4>5</vt:i4>
      </vt:variant>
      <vt:variant>
        <vt:lpwstr>http://www.banki.ru/banks/ratings/agency/</vt:lpwstr>
      </vt:variant>
      <vt:variant>
        <vt:lpwstr/>
      </vt:variant>
      <vt:variant>
        <vt:i4>131076</vt:i4>
      </vt:variant>
      <vt:variant>
        <vt:i4>42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7733349</vt:i4>
      </vt:variant>
      <vt:variant>
        <vt:i4>39</vt:i4>
      </vt:variant>
      <vt:variant>
        <vt:i4>0</vt:i4>
      </vt:variant>
      <vt:variant>
        <vt:i4>5</vt:i4>
      </vt:variant>
      <vt:variant>
        <vt:lpwstr>http://www.banki.ru/banks/ratings/</vt:lpwstr>
      </vt:variant>
      <vt:variant>
        <vt:lpwstr/>
      </vt:variant>
      <vt:variant>
        <vt:i4>131076</vt:i4>
      </vt:variant>
      <vt:variant>
        <vt:i4>36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27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24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393218</vt:i4>
      </vt:variant>
      <vt:variant>
        <vt:i4>21</vt:i4>
      </vt:variant>
      <vt:variant>
        <vt:i4>0</vt:i4>
      </vt:variant>
      <vt:variant>
        <vt:i4>5</vt:i4>
      </vt:variant>
      <vt:variant>
        <vt:lpwstr>http://www.banki.ru/banks/ratings/agency/</vt:lpwstr>
      </vt:variant>
      <vt:variant>
        <vt:lpwstr/>
      </vt:variant>
      <vt:variant>
        <vt:i4>327686</vt:i4>
      </vt:variant>
      <vt:variant>
        <vt:i4>18</vt:i4>
      </vt:variant>
      <vt:variant>
        <vt:i4>0</vt:i4>
      </vt:variant>
      <vt:variant>
        <vt:i4>5</vt:i4>
      </vt:variant>
      <vt:variant>
        <vt:lpwstr>http://www.cbr.ru/credit/</vt:lpwstr>
      </vt:variant>
      <vt:variant>
        <vt:lpwstr/>
      </vt:variant>
      <vt:variant>
        <vt:i4>7733349</vt:i4>
      </vt:variant>
      <vt:variant>
        <vt:i4>15</vt:i4>
      </vt:variant>
      <vt:variant>
        <vt:i4>0</vt:i4>
      </vt:variant>
      <vt:variant>
        <vt:i4>5</vt:i4>
      </vt:variant>
      <vt:variant>
        <vt:lpwstr>http://www.banki.ru/banks/ratings/</vt:lpwstr>
      </vt:variant>
      <vt:variant>
        <vt:lpwstr/>
      </vt:variant>
      <vt:variant>
        <vt:i4>131076</vt:i4>
      </vt:variant>
      <vt:variant>
        <vt:i4>12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9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3145778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consultantplus://offline/ref=6228A2BCB4A927CA85788FF81DCBD9AAE2D586AFAB6FE1AE24A6EA6EB14F5777B40F2CB9FE3B35C02A0Fy0k5O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Парфенова Людмила Валерьевна</dc:creator>
  <cp:lastModifiedBy>Кузнецов Виталий Викторович</cp:lastModifiedBy>
  <cp:revision>18</cp:revision>
  <cp:lastPrinted>2016-06-02T10:22:00Z</cp:lastPrinted>
  <dcterms:created xsi:type="dcterms:W3CDTF">2016-10-25T09:11:00Z</dcterms:created>
  <dcterms:modified xsi:type="dcterms:W3CDTF">2022-02-18T15:43:00Z</dcterms:modified>
</cp:coreProperties>
</file>